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7EA05" w14:textId="77777777" w:rsidR="004D3362" w:rsidRDefault="004D3362" w:rsidP="00C8560D">
      <w:pPr>
        <w:spacing w:after="0" w:line="240" w:lineRule="auto"/>
        <w:jc w:val="center"/>
        <w:rPr>
          <w:rFonts w:ascii="Times New Roman" w:hAnsi="Times New Roman"/>
          <w:b/>
          <w:sz w:val="32"/>
          <w:szCs w:val="32"/>
        </w:rPr>
      </w:pPr>
    </w:p>
    <w:p w14:paraId="60C99D87" w14:textId="77777777" w:rsidR="004D3362" w:rsidRDefault="004D3362" w:rsidP="00C8560D">
      <w:pPr>
        <w:spacing w:after="0" w:line="240" w:lineRule="auto"/>
        <w:jc w:val="center"/>
        <w:rPr>
          <w:rFonts w:ascii="Times New Roman" w:hAnsi="Times New Roman"/>
          <w:b/>
          <w:sz w:val="32"/>
          <w:szCs w:val="32"/>
        </w:rPr>
      </w:pPr>
    </w:p>
    <w:p w14:paraId="31AD2A79" w14:textId="77777777" w:rsidR="004D3362" w:rsidRDefault="00B57B61" w:rsidP="00C8560D">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5B43230C" w14:textId="77777777" w:rsidR="004D3362" w:rsidRDefault="00B57B61" w:rsidP="00C8560D">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39A45AF4" w14:textId="77777777" w:rsidR="004D3362" w:rsidRDefault="004D3362" w:rsidP="00C8560D">
      <w:pPr>
        <w:spacing w:after="0" w:line="240" w:lineRule="auto"/>
        <w:jc w:val="center"/>
        <w:rPr>
          <w:rFonts w:ascii="Times New Roman" w:hAnsi="Times New Roman"/>
          <w:b/>
          <w:sz w:val="26"/>
          <w:szCs w:val="26"/>
        </w:rPr>
      </w:pPr>
    </w:p>
    <w:p w14:paraId="71420314" w14:textId="77777777" w:rsidR="004D3362" w:rsidRDefault="004D3362" w:rsidP="00C8560D">
      <w:pPr>
        <w:spacing w:after="0" w:line="240" w:lineRule="auto"/>
        <w:jc w:val="center"/>
        <w:rPr>
          <w:rFonts w:ascii="Times New Roman" w:hAnsi="Times New Roman"/>
          <w:b/>
          <w:sz w:val="26"/>
          <w:szCs w:val="26"/>
        </w:rPr>
      </w:pPr>
    </w:p>
    <w:p w14:paraId="0C7CF833" w14:textId="77777777" w:rsidR="004D3362" w:rsidRDefault="004D3362" w:rsidP="00C8560D">
      <w:pPr>
        <w:spacing w:after="0" w:line="240" w:lineRule="auto"/>
        <w:jc w:val="center"/>
        <w:rPr>
          <w:rFonts w:ascii="Times New Roman" w:hAnsi="Times New Roman"/>
          <w:b/>
          <w:sz w:val="26"/>
          <w:szCs w:val="26"/>
        </w:rPr>
      </w:pPr>
    </w:p>
    <w:p w14:paraId="314A7F97" w14:textId="77777777" w:rsidR="004D3362" w:rsidRDefault="004D3362" w:rsidP="00C8560D">
      <w:pPr>
        <w:spacing w:after="0" w:line="240" w:lineRule="auto"/>
        <w:jc w:val="center"/>
        <w:rPr>
          <w:rFonts w:ascii="Times New Roman" w:hAnsi="Times New Roman"/>
          <w:b/>
          <w:sz w:val="26"/>
          <w:szCs w:val="26"/>
        </w:rPr>
      </w:pPr>
    </w:p>
    <w:p w14:paraId="120D8D23" w14:textId="77777777" w:rsidR="004D3362" w:rsidRDefault="004D3362" w:rsidP="00C8560D">
      <w:pPr>
        <w:spacing w:after="0" w:line="240" w:lineRule="auto"/>
        <w:jc w:val="center"/>
        <w:rPr>
          <w:rFonts w:ascii="Times New Roman" w:hAnsi="Times New Roman"/>
          <w:b/>
          <w:sz w:val="26"/>
          <w:szCs w:val="26"/>
        </w:rPr>
      </w:pPr>
    </w:p>
    <w:p w14:paraId="2CEC43EB" w14:textId="77777777"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7EF65DCB" w14:textId="1A4036F6"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5577BB">
        <w:rPr>
          <w:rFonts w:ascii="Times New Roman" w:hAnsi="Times New Roman"/>
          <w:b/>
          <w:sz w:val="28"/>
          <w:szCs w:val="28"/>
        </w:rPr>
        <w:t>4</w:t>
      </w:r>
      <w:r w:rsidR="00CC1ECC">
        <w:rPr>
          <w:rFonts w:ascii="Times New Roman" w:hAnsi="Times New Roman"/>
          <w:b/>
          <w:sz w:val="28"/>
          <w:szCs w:val="28"/>
        </w:rPr>
        <w:t xml:space="preserve"> R. POZ. </w:t>
      </w:r>
      <w:r w:rsidR="005577BB">
        <w:rPr>
          <w:rFonts w:ascii="Times New Roman" w:hAnsi="Times New Roman"/>
          <w:b/>
          <w:sz w:val="28"/>
          <w:szCs w:val="28"/>
        </w:rPr>
        <w:t>1320</w:t>
      </w:r>
      <w:r>
        <w:rPr>
          <w:rFonts w:ascii="Times New Roman" w:hAnsi="Times New Roman"/>
          <w:b/>
          <w:sz w:val="28"/>
          <w:szCs w:val="28"/>
        </w:rPr>
        <w:t>)</w:t>
      </w:r>
      <w:r w:rsidR="005577BB">
        <w:rPr>
          <w:rFonts w:ascii="Times New Roman" w:hAnsi="Times New Roman"/>
          <w:b/>
          <w:sz w:val="28"/>
          <w:szCs w:val="28"/>
        </w:rPr>
        <w:t>.</w:t>
      </w:r>
    </w:p>
    <w:p w14:paraId="4C792344" w14:textId="77777777"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5E4ABE8B" w14:textId="77777777" w:rsidR="004D3362" w:rsidRDefault="004D3362" w:rsidP="00C8560D">
      <w:pPr>
        <w:spacing w:after="0" w:line="240" w:lineRule="auto"/>
        <w:jc w:val="center"/>
        <w:rPr>
          <w:rFonts w:ascii="Times New Roman" w:hAnsi="Times New Roman"/>
          <w:b/>
          <w:sz w:val="28"/>
          <w:szCs w:val="28"/>
        </w:rPr>
      </w:pPr>
    </w:p>
    <w:p w14:paraId="747CC857" w14:textId="77777777" w:rsidR="004D3362" w:rsidRDefault="004D3362" w:rsidP="00C8560D">
      <w:pPr>
        <w:spacing w:after="0" w:line="240" w:lineRule="auto"/>
        <w:jc w:val="center"/>
        <w:rPr>
          <w:rFonts w:ascii="Times New Roman" w:hAnsi="Times New Roman"/>
          <w:b/>
          <w:sz w:val="28"/>
          <w:szCs w:val="28"/>
        </w:rPr>
      </w:pPr>
    </w:p>
    <w:p w14:paraId="3CEC550E" w14:textId="77777777" w:rsidR="0041453D" w:rsidRDefault="0041453D" w:rsidP="00C8560D">
      <w:pPr>
        <w:spacing w:after="0" w:line="240" w:lineRule="auto"/>
        <w:jc w:val="center"/>
        <w:rPr>
          <w:rFonts w:ascii="Times New Roman" w:hAnsi="Times New Roman"/>
          <w:b/>
          <w:sz w:val="28"/>
          <w:szCs w:val="28"/>
        </w:rPr>
      </w:pPr>
    </w:p>
    <w:p w14:paraId="63A8F375" w14:textId="77777777" w:rsidR="0041453D" w:rsidRDefault="0041453D" w:rsidP="00C8560D">
      <w:pPr>
        <w:spacing w:after="0" w:line="240" w:lineRule="auto"/>
        <w:jc w:val="center"/>
        <w:rPr>
          <w:rFonts w:ascii="Times New Roman" w:hAnsi="Times New Roman"/>
          <w:b/>
          <w:sz w:val="28"/>
          <w:szCs w:val="28"/>
        </w:rPr>
      </w:pPr>
    </w:p>
    <w:p w14:paraId="6390B315" w14:textId="77777777" w:rsidR="0041453D" w:rsidRDefault="0041453D" w:rsidP="00C8560D">
      <w:pPr>
        <w:spacing w:after="0" w:line="240" w:lineRule="auto"/>
        <w:jc w:val="center"/>
        <w:rPr>
          <w:rFonts w:ascii="Times New Roman" w:hAnsi="Times New Roman"/>
          <w:b/>
          <w:sz w:val="28"/>
          <w:szCs w:val="28"/>
        </w:rPr>
      </w:pPr>
    </w:p>
    <w:p w14:paraId="721E9662" w14:textId="77777777" w:rsidR="004D3362" w:rsidRDefault="004D3362" w:rsidP="00C8560D">
      <w:pPr>
        <w:spacing w:after="0" w:line="240" w:lineRule="auto"/>
        <w:jc w:val="center"/>
        <w:rPr>
          <w:rFonts w:ascii="Times New Roman" w:hAnsi="Times New Roman"/>
          <w:b/>
          <w:sz w:val="28"/>
          <w:szCs w:val="28"/>
        </w:rPr>
      </w:pPr>
    </w:p>
    <w:p w14:paraId="1A7C1348" w14:textId="77777777" w:rsidR="004D3362" w:rsidRDefault="00B57B61" w:rsidP="00C8560D">
      <w:pPr>
        <w:spacing w:after="0" w:line="240" w:lineRule="auto"/>
        <w:jc w:val="center"/>
        <w:rPr>
          <w:rFonts w:ascii="Times New Roman" w:hAnsi="Times New Roman"/>
          <w:b/>
          <w:sz w:val="32"/>
          <w:szCs w:val="32"/>
        </w:rPr>
      </w:pPr>
      <w:r>
        <w:rPr>
          <w:rFonts w:ascii="Times New Roman" w:hAnsi="Times New Roman"/>
          <w:b/>
          <w:sz w:val="32"/>
          <w:szCs w:val="32"/>
        </w:rPr>
        <w:t>PN.</w:t>
      </w:r>
    </w:p>
    <w:p w14:paraId="2A01E617" w14:textId="4098B9E9" w:rsidR="00C8560D" w:rsidRDefault="00033E00" w:rsidP="00C8560D">
      <w:pPr>
        <w:spacing w:after="0" w:line="240" w:lineRule="auto"/>
        <w:jc w:val="center"/>
        <w:rPr>
          <w:rFonts w:ascii="Times New Roman" w:hAnsi="Times New Roman"/>
          <w:b/>
          <w:sz w:val="34"/>
          <w:szCs w:val="34"/>
        </w:rPr>
      </w:pPr>
      <w:r>
        <w:rPr>
          <w:rFonts w:ascii="Times New Roman" w:hAnsi="Times New Roman"/>
          <w:b/>
          <w:sz w:val="32"/>
          <w:szCs w:val="32"/>
        </w:rPr>
        <w:t xml:space="preserve">Sukcesywna dostawa ryb zamawianych na potrzeby warsztatów szkolnych oraz internatu szkolnego Zespołu Szkół Zawodowych nr 1 im. Komisji Edukacji Narodowej w Białej Podlaskiej </w:t>
      </w:r>
    </w:p>
    <w:p w14:paraId="6D31F734" w14:textId="3193C07F" w:rsidR="004D3362" w:rsidRDefault="004D3362" w:rsidP="00C8560D">
      <w:pPr>
        <w:spacing w:after="0" w:line="240" w:lineRule="auto"/>
        <w:jc w:val="center"/>
        <w:rPr>
          <w:rFonts w:ascii="Times New Roman" w:hAnsi="Times New Roman"/>
          <w:b/>
          <w:sz w:val="34"/>
          <w:szCs w:val="34"/>
        </w:rPr>
      </w:pPr>
    </w:p>
    <w:p w14:paraId="0C4C8A14" w14:textId="12399067" w:rsidR="005577BB" w:rsidRDefault="005577BB" w:rsidP="00C8560D">
      <w:pPr>
        <w:spacing w:after="0" w:line="240" w:lineRule="auto"/>
        <w:jc w:val="center"/>
        <w:rPr>
          <w:rFonts w:ascii="Times New Roman" w:hAnsi="Times New Roman"/>
          <w:b/>
          <w:sz w:val="34"/>
          <w:szCs w:val="34"/>
        </w:rPr>
      </w:pPr>
    </w:p>
    <w:p w14:paraId="45657943" w14:textId="77777777" w:rsidR="005577BB" w:rsidRDefault="005577BB" w:rsidP="00C8560D">
      <w:pPr>
        <w:spacing w:after="0" w:line="240" w:lineRule="auto"/>
        <w:jc w:val="center"/>
        <w:rPr>
          <w:rFonts w:ascii="Times New Roman" w:hAnsi="Times New Roman"/>
          <w:b/>
          <w:sz w:val="34"/>
          <w:szCs w:val="34"/>
        </w:rPr>
      </w:pPr>
    </w:p>
    <w:p w14:paraId="444A953B" w14:textId="77777777" w:rsidR="004D3362" w:rsidRDefault="00B57B61" w:rsidP="00C8560D">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7C4BE1DB" w14:textId="0075248A" w:rsidR="004D3362" w:rsidRDefault="004D3362" w:rsidP="00C8560D">
      <w:pPr>
        <w:spacing w:after="0" w:line="240" w:lineRule="auto"/>
        <w:ind w:left="3402"/>
        <w:jc w:val="center"/>
        <w:rPr>
          <w:rFonts w:ascii="Times New Roman" w:hAnsi="Times New Roman"/>
          <w:b/>
          <w:bCs/>
          <w:sz w:val="26"/>
          <w:szCs w:val="26"/>
        </w:rPr>
      </w:pPr>
    </w:p>
    <w:p w14:paraId="2907692C" w14:textId="77777777" w:rsidR="005577BB" w:rsidRDefault="005577BB" w:rsidP="00C8560D">
      <w:pPr>
        <w:spacing w:after="0" w:line="240" w:lineRule="auto"/>
        <w:ind w:left="3402"/>
        <w:jc w:val="center"/>
        <w:rPr>
          <w:rFonts w:ascii="Times New Roman" w:hAnsi="Times New Roman"/>
          <w:b/>
          <w:bCs/>
          <w:sz w:val="26"/>
          <w:szCs w:val="26"/>
        </w:rPr>
      </w:pPr>
    </w:p>
    <w:p w14:paraId="56A4E46C" w14:textId="2AEC2F0F" w:rsidR="00C8560D" w:rsidRDefault="00C8560D" w:rsidP="00C8560D">
      <w:pPr>
        <w:spacing w:after="0" w:line="240" w:lineRule="auto"/>
        <w:ind w:left="3402"/>
        <w:jc w:val="center"/>
        <w:rPr>
          <w:rFonts w:ascii="Times New Roman" w:hAnsi="Times New Roman"/>
          <w:b/>
          <w:bCs/>
          <w:sz w:val="26"/>
          <w:szCs w:val="26"/>
        </w:rPr>
      </w:pPr>
      <w:r>
        <w:rPr>
          <w:rFonts w:ascii="Times New Roman" w:hAnsi="Times New Roman"/>
          <w:b/>
          <w:bCs/>
          <w:sz w:val="26"/>
          <w:szCs w:val="26"/>
        </w:rPr>
        <w:t>mgr I</w:t>
      </w:r>
      <w:r w:rsidR="005577BB">
        <w:rPr>
          <w:rFonts w:ascii="Times New Roman" w:hAnsi="Times New Roman"/>
          <w:b/>
          <w:bCs/>
          <w:sz w:val="26"/>
          <w:szCs w:val="26"/>
        </w:rPr>
        <w:t>wona</w:t>
      </w:r>
      <w:r>
        <w:rPr>
          <w:rFonts w:ascii="Times New Roman" w:hAnsi="Times New Roman"/>
          <w:b/>
          <w:bCs/>
          <w:sz w:val="26"/>
          <w:szCs w:val="26"/>
        </w:rPr>
        <w:t xml:space="preserve"> </w:t>
      </w:r>
      <w:r w:rsidR="005577BB">
        <w:rPr>
          <w:rFonts w:ascii="Times New Roman" w:hAnsi="Times New Roman"/>
          <w:b/>
          <w:bCs/>
          <w:sz w:val="26"/>
          <w:szCs w:val="26"/>
        </w:rPr>
        <w:t>Jarocka</w:t>
      </w:r>
      <w:r>
        <w:rPr>
          <w:rFonts w:ascii="Times New Roman" w:hAnsi="Times New Roman"/>
          <w:b/>
          <w:bCs/>
          <w:sz w:val="26"/>
          <w:szCs w:val="26"/>
        </w:rPr>
        <w:t xml:space="preserve"> </w:t>
      </w:r>
    </w:p>
    <w:p w14:paraId="1CE0EBB2" w14:textId="77777777" w:rsidR="005577BB" w:rsidRDefault="005577BB" w:rsidP="005577BB">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Dyrektor </w:t>
      </w:r>
    </w:p>
    <w:p w14:paraId="407112CF" w14:textId="77777777" w:rsidR="005577BB" w:rsidRDefault="005577BB" w:rsidP="005577BB">
      <w:pPr>
        <w:spacing w:after="0" w:line="240" w:lineRule="auto"/>
        <w:ind w:left="3402"/>
        <w:jc w:val="center"/>
        <w:rPr>
          <w:rFonts w:ascii="Times New Roman" w:hAnsi="Times New Roman"/>
          <w:b/>
          <w:bCs/>
          <w:sz w:val="26"/>
          <w:szCs w:val="26"/>
        </w:rPr>
      </w:pPr>
      <w:r>
        <w:rPr>
          <w:rFonts w:ascii="Times New Roman" w:hAnsi="Times New Roman"/>
          <w:b/>
          <w:bCs/>
          <w:sz w:val="26"/>
          <w:szCs w:val="26"/>
        </w:rPr>
        <w:t>Zespołu Szkół Zawodowych nr 1</w:t>
      </w:r>
    </w:p>
    <w:p w14:paraId="34A066D8" w14:textId="77777777" w:rsidR="00582081" w:rsidRDefault="005577BB" w:rsidP="005577BB">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im. Komisji Edukacji Narodowej </w:t>
      </w:r>
    </w:p>
    <w:p w14:paraId="0982D764" w14:textId="0428D841" w:rsidR="005577BB" w:rsidRDefault="00582081" w:rsidP="005577BB">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w Białej Podlaskiej </w:t>
      </w:r>
      <w:r w:rsidR="005577BB">
        <w:rPr>
          <w:rFonts w:ascii="Times New Roman" w:hAnsi="Times New Roman"/>
          <w:b/>
          <w:bCs/>
          <w:sz w:val="26"/>
          <w:szCs w:val="26"/>
        </w:rPr>
        <w:t xml:space="preserve">  </w:t>
      </w:r>
    </w:p>
    <w:p w14:paraId="58950CF7" w14:textId="77777777" w:rsidR="00D214C4" w:rsidRDefault="00D214C4" w:rsidP="00C8560D">
      <w:pPr>
        <w:spacing w:after="0" w:line="240" w:lineRule="auto"/>
        <w:jc w:val="center"/>
        <w:rPr>
          <w:rFonts w:ascii="Times New Roman" w:hAnsi="Times New Roman"/>
          <w:szCs w:val="28"/>
        </w:rPr>
      </w:pPr>
    </w:p>
    <w:p w14:paraId="0EDBEBFD" w14:textId="77777777" w:rsidR="00C8560D" w:rsidRDefault="00C8560D" w:rsidP="00C8560D">
      <w:pPr>
        <w:spacing w:after="0" w:line="240" w:lineRule="auto"/>
        <w:jc w:val="center"/>
        <w:rPr>
          <w:rFonts w:ascii="Times New Roman" w:hAnsi="Times New Roman"/>
          <w:szCs w:val="28"/>
        </w:rPr>
      </w:pPr>
    </w:p>
    <w:p w14:paraId="25F8F9D7" w14:textId="77777777" w:rsidR="00C8560D" w:rsidRDefault="00C8560D" w:rsidP="00C8560D">
      <w:pPr>
        <w:spacing w:after="0" w:line="240" w:lineRule="auto"/>
        <w:jc w:val="center"/>
        <w:rPr>
          <w:rFonts w:ascii="Times New Roman" w:hAnsi="Times New Roman"/>
          <w:szCs w:val="28"/>
        </w:rPr>
      </w:pPr>
    </w:p>
    <w:p w14:paraId="691F48DA" w14:textId="77777777" w:rsidR="00D214C4" w:rsidRDefault="00D214C4" w:rsidP="00C8560D">
      <w:pPr>
        <w:spacing w:after="0" w:line="240" w:lineRule="auto"/>
        <w:jc w:val="center"/>
        <w:rPr>
          <w:rFonts w:ascii="Times New Roman" w:hAnsi="Times New Roman"/>
          <w:szCs w:val="28"/>
        </w:rPr>
      </w:pPr>
    </w:p>
    <w:p w14:paraId="703ACD53" w14:textId="77777777" w:rsidR="004D3362" w:rsidRDefault="004D3362" w:rsidP="00C8560D">
      <w:pPr>
        <w:spacing w:after="0" w:line="240" w:lineRule="auto"/>
        <w:jc w:val="center"/>
        <w:rPr>
          <w:rFonts w:ascii="Times New Roman" w:hAnsi="Times New Roman"/>
          <w:szCs w:val="28"/>
        </w:rPr>
      </w:pPr>
    </w:p>
    <w:p w14:paraId="1AE3EC34" w14:textId="1C9BFBA1" w:rsidR="004D3362" w:rsidRDefault="00CC1ECC" w:rsidP="00C8560D">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7A0553">
        <w:rPr>
          <w:rFonts w:ascii="Times New Roman" w:hAnsi="Times New Roman"/>
          <w:szCs w:val="28"/>
        </w:rPr>
        <w:t xml:space="preserve">grudzień </w:t>
      </w:r>
      <w:r w:rsidR="006B3F29">
        <w:rPr>
          <w:rFonts w:ascii="Times New Roman" w:hAnsi="Times New Roman"/>
          <w:szCs w:val="28"/>
        </w:rPr>
        <w:t>202</w:t>
      </w:r>
      <w:r w:rsidR="00862D57">
        <w:rPr>
          <w:rFonts w:ascii="Times New Roman" w:hAnsi="Times New Roman"/>
          <w:szCs w:val="28"/>
        </w:rPr>
        <w:t>5</w:t>
      </w:r>
      <w:r w:rsidR="00B57B61">
        <w:rPr>
          <w:rFonts w:ascii="Times New Roman" w:hAnsi="Times New Roman"/>
          <w:szCs w:val="28"/>
        </w:rPr>
        <w:t xml:space="preserve"> r.</w:t>
      </w:r>
      <w:r w:rsidR="00B57B61">
        <w:br w:type="page"/>
      </w:r>
    </w:p>
    <w:p w14:paraId="34E954E4" w14:textId="77777777" w:rsidR="004D3362" w:rsidRDefault="00B57B61" w:rsidP="00C8560D">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08C79192" w14:textId="77777777" w:rsidR="00797809"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t xml:space="preserve">Gmina Miejska Biała Podlaska / Zespół Szkół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Zawodowych nr 1 im. Komisji Edukacji Narodowej</w:t>
      </w:r>
    </w:p>
    <w:p w14:paraId="6C927EA3" w14:textId="4A0B8DAD" w:rsidR="00C8560D" w:rsidRDefault="00797809" w:rsidP="00797809">
      <w:pPr>
        <w:spacing w:after="0" w:line="240" w:lineRule="auto"/>
        <w:ind w:left="79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w Białej Podlaskiej </w:t>
      </w:r>
      <w:r w:rsidR="00C8560D">
        <w:rPr>
          <w:rFonts w:ascii="Times New Roman" w:hAnsi="Times New Roman"/>
          <w:sz w:val="24"/>
          <w:szCs w:val="24"/>
        </w:rPr>
        <w:t xml:space="preserve"> </w:t>
      </w:r>
    </w:p>
    <w:p w14:paraId="73315F7B" w14:textId="6332D356" w:rsidR="00797809"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sidR="00797809">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Marszałka Józefa Piłsudskiego 36, </w:t>
      </w:r>
    </w:p>
    <w:p w14:paraId="4B111512" w14:textId="030ABD75" w:rsidR="00C8560D" w:rsidRDefault="00797809" w:rsidP="00797809">
      <w:pPr>
        <w:spacing w:after="0" w:line="240" w:lineRule="auto"/>
        <w:ind w:left="79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C8560D">
        <w:rPr>
          <w:rFonts w:ascii="Times New Roman" w:hAnsi="Times New Roman"/>
          <w:sz w:val="24"/>
          <w:szCs w:val="24"/>
        </w:rPr>
        <w:t xml:space="preserve">21 – 500 Biała Podlaska </w:t>
      </w:r>
    </w:p>
    <w:p w14:paraId="69623611" w14:textId="280A0F94"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000178933 </w:t>
      </w:r>
    </w:p>
    <w:p w14:paraId="77C124E8" w14:textId="3AD21205"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537-115-44-67</w:t>
      </w:r>
    </w:p>
    <w:p w14:paraId="47B1C65A" w14:textId="7975E4A9"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83 341 67 87</w:t>
      </w:r>
    </w:p>
    <w:p w14:paraId="0A133E18" w14:textId="77777777"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p>
    <w:p w14:paraId="1F41D891" w14:textId="5EAAC95F" w:rsidR="00C8560D" w:rsidRDefault="00C8560D"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Sekretariat </w:t>
      </w:r>
      <w:r>
        <w:rPr>
          <w:rFonts w:ascii="Times New Roman" w:hAnsi="Times New Roman"/>
          <w:sz w:val="24"/>
          <w:szCs w:val="24"/>
        </w:rPr>
        <w:tab/>
      </w:r>
      <w:r>
        <w:rPr>
          <w:rFonts w:ascii="Times New Roman" w:hAnsi="Times New Roman"/>
          <w:sz w:val="24"/>
          <w:szCs w:val="24"/>
        </w:rPr>
        <w:tab/>
        <w:t>sekretariat@zsz1.edu.pl</w:t>
      </w:r>
    </w:p>
    <w:p w14:paraId="3C1DEED8" w14:textId="58FC380C" w:rsidR="00C8560D" w:rsidRDefault="00C8560D" w:rsidP="00D11008">
      <w:pPr>
        <w:numPr>
          <w:ilvl w:val="2"/>
          <w:numId w:val="1"/>
        </w:numPr>
        <w:spacing w:after="0" w:line="240" w:lineRule="auto"/>
        <w:jc w:val="both"/>
        <w:rPr>
          <w:rFonts w:ascii="Times New Roman" w:hAnsi="Times New Roman"/>
          <w:sz w:val="24"/>
          <w:szCs w:val="24"/>
          <w:lang w:val="en-US"/>
        </w:rPr>
      </w:pPr>
      <w:r w:rsidRPr="00C8560D">
        <w:rPr>
          <w:rFonts w:ascii="Times New Roman" w:hAnsi="Times New Roman"/>
          <w:sz w:val="24"/>
          <w:szCs w:val="24"/>
        </w:rPr>
        <w:t>Rober</w:t>
      </w:r>
      <w:r>
        <w:rPr>
          <w:rFonts w:ascii="Times New Roman" w:hAnsi="Times New Roman"/>
          <w:sz w:val="24"/>
          <w:szCs w:val="24"/>
          <w:lang w:val="en-US"/>
        </w:rPr>
        <w:t>t</w:t>
      </w:r>
      <w:r w:rsidRPr="00C8560D">
        <w:rPr>
          <w:rFonts w:ascii="Times New Roman" w:hAnsi="Times New Roman"/>
          <w:sz w:val="24"/>
          <w:szCs w:val="24"/>
          <w:lang w:val="en-US"/>
        </w:rPr>
        <w:t xml:space="preserve"> </w:t>
      </w:r>
      <w:r w:rsidRPr="00797809">
        <w:rPr>
          <w:rFonts w:ascii="Times New Roman" w:hAnsi="Times New Roman"/>
          <w:sz w:val="24"/>
          <w:szCs w:val="24"/>
        </w:rPr>
        <w:t>Kozłowski</w:t>
      </w:r>
      <w:r>
        <w:rPr>
          <w:rFonts w:ascii="Times New Roman" w:hAnsi="Times New Roman"/>
          <w:sz w:val="24"/>
          <w:szCs w:val="24"/>
          <w:lang w:val="en-US"/>
        </w:rPr>
        <w:tab/>
      </w:r>
      <w:r>
        <w:rPr>
          <w:rFonts w:ascii="Times New Roman" w:eastAsia="Times New Roman" w:hAnsi="Times New Roman"/>
          <w:sz w:val="24"/>
          <w:szCs w:val="24"/>
          <w:lang w:val="en-US" w:eastAsia="pl-PL"/>
        </w:rPr>
        <w:t>kierownik.gospodarczy@zsz1.edu.pl.</w:t>
      </w:r>
    </w:p>
    <w:p w14:paraId="6360A8D6" w14:textId="5EFF0BD5"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www.zsz1.edu.pl</w:t>
      </w:r>
    </w:p>
    <w:p w14:paraId="6C6FF6ED" w14:textId="719DCF01" w:rsidR="00D34B74" w:rsidRPr="00D34B74" w:rsidRDefault="00D34B74" w:rsidP="00D11008">
      <w:pPr>
        <w:pStyle w:val="Akapitzlist"/>
        <w:numPr>
          <w:ilvl w:val="1"/>
          <w:numId w:val="1"/>
        </w:numPr>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148BD29E"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531BC3F9" w14:textId="77777777" w:rsidR="004D3362" w:rsidRPr="00033E00"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 xml:space="preserve">Adres strony internetowej, na której udostępniane będą zmiany i wyjaśnienia treści SWZ oraz inne dokumenty zamówienia bezpośrednio związane z postępowaniem </w:t>
      </w:r>
      <w:r w:rsidRPr="00033E00">
        <w:rPr>
          <w:rFonts w:ascii="Times New Roman" w:eastAsia="Times New Roman" w:hAnsi="Times New Roman"/>
          <w:b/>
          <w:sz w:val="24"/>
          <w:szCs w:val="24"/>
          <w:lang w:eastAsia="pl-PL"/>
        </w:rPr>
        <w:t>o udzielenie zamówienia;</w:t>
      </w:r>
    </w:p>
    <w:p w14:paraId="325E48A7" w14:textId="20B274F1" w:rsidR="00033E00" w:rsidRDefault="00033E00" w:rsidP="00033E00">
      <w:pPr>
        <w:pStyle w:val="Akapitzlist"/>
        <w:numPr>
          <w:ilvl w:val="1"/>
          <w:numId w:val="1"/>
        </w:numPr>
        <w:spacing w:after="0" w:line="240" w:lineRule="auto"/>
        <w:jc w:val="both"/>
        <w:rPr>
          <w:rFonts w:ascii="Times New Roman" w:eastAsia="Times New Roman" w:hAnsi="Times New Roman"/>
          <w:color w:val="000000" w:themeColor="text1"/>
          <w:sz w:val="24"/>
          <w:szCs w:val="24"/>
          <w:lang w:eastAsia="pl-PL"/>
        </w:rPr>
      </w:pPr>
      <w:hyperlink r:id="rId8" w:history="1">
        <w:r w:rsidRPr="00917639">
          <w:rPr>
            <w:rStyle w:val="Hipercze"/>
            <w:rFonts w:ascii="Times New Roman" w:eastAsia="Times New Roman" w:hAnsi="Times New Roman"/>
            <w:sz w:val="24"/>
            <w:szCs w:val="24"/>
            <w:lang w:eastAsia="pl-PL"/>
          </w:rPr>
          <w:t>https://ezamowienia.gov.pl/mp-client/search/list/ocds-148610-5bcf20e6-f135-4548-ae6b-3f5f8b0f7e27</w:t>
        </w:r>
      </w:hyperlink>
    </w:p>
    <w:p w14:paraId="39B30638" w14:textId="550F0D25" w:rsidR="00486361" w:rsidRPr="00E46142" w:rsidRDefault="00486361" w:rsidP="00D11008">
      <w:pPr>
        <w:pStyle w:val="Akapitzlist"/>
        <w:spacing w:after="0" w:line="240" w:lineRule="auto"/>
        <w:ind w:left="792"/>
        <w:jc w:val="both"/>
        <w:rPr>
          <w:rFonts w:ascii="Times New Roman" w:eastAsia="Times New Roman" w:hAnsi="Times New Roman"/>
          <w:b/>
          <w:sz w:val="24"/>
          <w:szCs w:val="24"/>
          <w:lang w:eastAsia="pl-PL"/>
        </w:rPr>
      </w:pPr>
      <w:bookmarkStart w:id="1" w:name="_GoBack"/>
      <w:bookmarkEnd w:id="1"/>
    </w:p>
    <w:p w14:paraId="3AB385E7"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 w:name="mip51081556"/>
      <w:bookmarkEnd w:id="2"/>
      <w:r>
        <w:rPr>
          <w:rFonts w:ascii="Times New Roman" w:eastAsia="Times New Roman" w:hAnsi="Times New Roman"/>
          <w:b/>
          <w:sz w:val="24"/>
          <w:szCs w:val="24"/>
          <w:lang w:eastAsia="pl-PL"/>
        </w:rPr>
        <w:t>Tryb udzielenia zamówienia;</w:t>
      </w:r>
    </w:p>
    <w:p w14:paraId="1424C430" w14:textId="127821E4" w:rsidR="004D3362" w:rsidRPr="00862D57" w:rsidRDefault="00862D57" w:rsidP="00862D57">
      <w:pPr>
        <w:numPr>
          <w:ilvl w:val="1"/>
          <w:numId w:val="1"/>
        </w:numPr>
        <w:spacing w:after="0" w:line="240" w:lineRule="auto"/>
        <w:jc w:val="both"/>
        <w:rPr>
          <w:rFonts w:ascii="Times New Roman" w:hAnsi="Times New Roman"/>
          <w:color w:val="000000"/>
          <w:sz w:val="24"/>
          <w:szCs w:val="24"/>
        </w:rPr>
      </w:pPr>
      <w:r w:rsidRPr="00862D57">
        <w:rPr>
          <w:rFonts w:ascii="Times New Roman" w:hAnsi="Times New Roman"/>
          <w:color w:val="000000"/>
          <w:sz w:val="24"/>
          <w:szCs w:val="24"/>
        </w:rPr>
        <w:t>Postępowanie jest prowadzone w trybie podstawowym bez możliwości prowadzenia negocjacji, czyli w trybie, o którym mowa w art. 275 pkt 1 ustawy z dnia 11 września 2019r. - Prawo zamówień publicznych (Dz. U. z 2024 r. poz. 1320 ze zm.). Szacunkowa wartość przedmiotowego zamówienia nie przekracza progów unijnych.</w:t>
      </w:r>
    </w:p>
    <w:p w14:paraId="61873409" w14:textId="7363A1D3" w:rsidR="004D3362" w:rsidRDefault="00B57B61" w:rsidP="00D11008">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 xml:space="preserve">ks cywilny (tekst jednolity </w:t>
      </w:r>
      <w:r w:rsidR="004D05AF">
        <w:rPr>
          <w:rFonts w:ascii="Times New Roman" w:hAnsi="Times New Roman"/>
          <w:color w:val="000000"/>
          <w:sz w:val="24"/>
          <w:szCs w:val="24"/>
        </w:rPr>
        <w:t>Dz. U. 202</w:t>
      </w:r>
      <w:r w:rsidR="00862D57">
        <w:rPr>
          <w:rFonts w:ascii="Times New Roman" w:hAnsi="Times New Roman"/>
          <w:color w:val="000000"/>
          <w:sz w:val="24"/>
          <w:szCs w:val="24"/>
        </w:rPr>
        <w:t>5</w:t>
      </w:r>
      <w:r w:rsidR="004B7610" w:rsidRPr="004B7610">
        <w:rPr>
          <w:rFonts w:ascii="Times New Roman" w:hAnsi="Times New Roman"/>
          <w:color w:val="000000"/>
          <w:sz w:val="24"/>
          <w:szCs w:val="24"/>
        </w:rPr>
        <w:t xml:space="preserve"> r. poz.</w:t>
      </w:r>
      <w:r w:rsidR="00797809">
        <w:rPr>
          <w:rFonts w:ascii="Times New Roman" w:hAnsi="Times New Roman"/>
          <w:color w:val="000000"/>
          <w:sz w:val="24"/>
          <w:szCs w:val="24"/>
        </w:rPr>
        <w:t>1</w:t>
      </w:r>
      <w:r w:rsidR="00862D57">
        <w:rPr>
          <w:rFonts w:ascii="Times New Roman" w:hAnsi="Times New Roman"/>
          <w:color w:val="000000"/>
          <w:sz w:val="24"/>
          <w:szCs w:val="24"/>
        </w:rPr>
        <w:t>508</w:t>
      </w:r>
      <w:r>
        <w:rPr>
          <w:rFonts w:ascii="Times New Roman" w:hAnsi="Times New Roman"/>
          <w:color w:val="000000"/>
          <w:sz w:val="24"/>
          <w:szCs w:val="24"/>
        </w:rPr>
        <w:t>).</w:t>
      </w:r>
    </w:p>
    <w:p w14:paraId="1AE42BDE" w14:textId="506B462C" w:rsidR="004D3362" w:rsidRPr="00C00BA2" w:rsidRDefault="00B57B61" w:rsidP="00D11008">
      <w:pPr>
        <w:pStyle w:val="Akapitzlist"/>
        <w:numPr>
          <w:ilvl w:val="1"/>
          <w:numId w:val="1"/>
        </w:numPr>
        <w:spacing w:after="0" w:line="240" w:lineRule="auto"/>
        <w:jc w:val="both"/>
        <w:rPr>
          <w:rFonts w:ascii="Times New Roman" w:hAnsi="Times New Roman"/>
          <w:color w:val="FF0000"/>
          <w:sz w:val="24"/>
          <w:szCs w:val="24"/>
        </w:rPr>
      </w:pPr>
      <w:r>
        <w:rPr>
          <w:rFonts w:ascii="Times New Roman" w:eastAsia="Times New Roman" w:hAnsi="Times New Roman"/>
          <w:sz w:val="24"/>
          <w:szCs w:val="24"/>
          <w:lang w:eastAsia="pl-PL"/>
        </w:rPr>
        <w:t>Wymaga się, aby wszystkie pisma związanie z niniejszym postępowaniem, w tym</w:t>
      </w:r>
      <w:r w:rsidRPr="00C8560D">
        <w:rPr>
          <w:rFonts w:ascii="Times New Roman" w:eastAsia="Times New Roman" w:hAnsi="Times New Roman"/>
          <w:sz w:val="24"/>
          <w:szCs w:val="24"/>
          <w:lang w:eastAsia="pl-PL"/>
        </w:rPr>
        <w:t xml:space="preserve"> ewentualne zapytania itp. były opatrzon</w:t>
      </w:r>
      <w:r w:rsidR="00CC1ECC" w:rsidRPr="00C8560D">
        <w:rPr>
          <w:rFonts w:ascii="Times New Roman" w:eastAsia="Times New Roman" w:hAnsi="Times New Roman"/>
          <w:sz w:val="24"/>
          <w:szCs w:val="24"/>
          <w:lang w:eastAsia="pl-PL"/>
        </w:rPr>
        <w:t>e numerem sprawy tj</w:t>
      </w:r>
      <w:r w:rsidR="00CC1ECC" w:rsidRPr="00C00BA2">
        <w:rPr>
          <w:rFonts w:ascii="Times New Roman" w:eastAsia="Times New Roman" w:hAnsi="Times New Roman"/>
          <w:color w:val="FF0000"/>
          <w:sz w:val="24"/>
          <w:szCs w:val="24"/>
          <w:lang w:eastAsia="pl-PL"/>
        </w:rPr>
        <w:t>.</w:t>
      </w:r>
      <w:r w:rsidR="00410DDC" w:rsidRPr="00C00BA2">
        <w:rPr>
          <w:rFonts w:ascii="Times New Roman" w:eastAsia="Times New Roman" w:hAnsi="Times New Roman"/>
          <w:color w:val="FF0000"/>
          <w:sz w:val="24"/>
          <w:szCs w:val="24"/>
          <w:lang w:eastAsia="pl-PL"/>
        </w:rPr>
        <w:t xml:space="preserve"> </w:t>
      </w:r>
      <w:r w:rsidR="00C8560D" w:rsidRPr="0074489F">
        <w:rPr>
          <w:rFonts w:ascii="Times New Roman" w:eastAsia="Times New Roman" w:hAnsi="Times New Roman"/>
          <w:sz w:val="24"/>
          <w:szCs w:val="24"/>
          <w:lang w:eastAsia="pl-PL"/>
        </w:rPr>
        <w:t>ZSZ1.272</w:t>
      </w:r>
      <w:r w:rsidR="00C00BA2" w:rsidRPr="0074489F">
        <w:rPr>
          <w:rFonts w:ascii="Times New Roman" w:eastAsia="Times New Roman" w:hAnsi="Times New Roman"/>
          <w:sz w:val="24"/>
          <w:szCs w:val="24"/>
          <w:lang w:eastAsia="pl-PL"/>
        </w:rPr>
        <w:t>.</w:t>
      </w:r>
      <w:r w:rsidR="00797809">
        <w:rPr>
          <w:rFonts w:ascii="Times New Roman" w:eastAsia="Times New Roman" w:hAnsi="Times New Roman"/>
          <w:sz w:val="24"/>
          <w:szCs w:val="24"/>
          <w:lang w:eastAsia="pl-PL"/>
        </w:rPr>
        <w:t>1</w:t>
      </w:r>
      <w:r w:rsidR="00862D57">
        <w:rPr>
          <w:rFonts w:ascii="Times New Roman" w:eastAsia="Times New Roman" w:hAnsi="Times New Roman"/>
          <w:sz w:val="24"/>
          <w:szCs w:val="24"/>
          <w:lang w:eastAsia="pl-PL"/>
        </w:rPr>
        <w:t>1</w:t>
      </w:r>
      <w:r w:rsidR="00C8560D" w:rsidRPr="0074489F">
        <w:rPr>
          <w:rFonts w:ascii="Times New Roman" w:eastAsia="Times New Roman" w:hAnsi="Times New Roman"/>
          <w:sz w:val="24"/>
          <w:szCs w:val="24"/>
          <w:lang w:eastAsia="pl-PL"/>
        </w:rPr>
        <w:t>.2</w:t>
      </w:r>
      <w:r w:rsidR="00862D57">
        <w:rPr>
          <w:rFonts w:ascii="Times New Roman" w:eastAsia="Times New Roman" w:hAnsi="Times New Roman"/>
          <w:sz w:val="24"/>
          <w:szCs w:val="24"/>
          <w:lang w:eastAsia="pl-PL"/>
        </w:rPr>
        <w:t>5</w:t>
      </w:r>
      <w:r w:rsidR="00C8560D" w:rsidRPr="0074489F">
        <w:rPr>
          <w:rFonts w:ascii="Times New Roman" w:eastAsia="Times New Roman" w:hAnsi="Times New Roman"/>
          <w:sz w:val="24"/>
          <w:szCs w:val="24"/>
          <w:lang w:eastAsia="pl-PL"/>
        </w:rPr>
        <w:t>.KG</w:t>
      </w:r>
      <w:r w:rsidRPr="00C00BA2">
        <w:rPr>
          <w:rFonts w:ascii="Times New Roman" w:eastAsia="Times New Roman" w:hAnsi="Times New Roman"/>
          <w:color w:val="FF0000"/>
          <w:sz w:val="24"/>
          <w:szCs w:val="24"/>
          <w:lang w:eastAsia="pl-PL"/>
        </w:rPr>
        <w:t>.</w:t>
      </w:r>
    </w:p>
    <w:p w14:paraId="3E739B05" w14:textId="77777777" w:rsidR="004D3362" w:rsidRPr="00C00BA2" w:rsidRDefault="004D3362" w:rsidP="00D11008">
      <w:pPr>
        <w:pStyle w:val="Akapitzlist"/>
        <w:spacing w:after="0" w:line="240" w:lineRule="auto"/>
        <w:ind w:left="360"/>
        <w:jc w:val="both"/>
        <w:rPr>
          <w:rFonts w:ascii="Times New Roman" w:eastAsia="Times New Roman" w:hAnsi="Times New Roman"/>
          <w:color w:val="FF0000"/>
          <w:sz w:val="24"/>
          <w:szCs w:val="24"/>
          <w:lang w:eastAsia="pl-PL"/>
        </w:rPr>
      </w:pPr>
      <w:bookmarkStart w:id="3" w:name="mip51081557"/>
      <w:bookmarkEnd w:id="3"/>
    </w:p>
    <w:p w14:paraId="740EF19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7C56574F"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76079D9"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bookmarkStart w:id="4" w:name="mip51081558"/>
      <w:bookmarkEnd w:id="4"/>
    </w:p>
    <w:p w14:paraId="6B2F2EF4"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0C293E88" w14:textId="665C3AE9" w:rsidR="004D3362" w:rsidRDefault="00B57B61"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C8560D">
        <w:rPr>
          <w:rFonts w:ascii="Times New Roman" w:hAnsi="Times New Roman"/>
          <w:sz w:val="24"/>
          <w:szCs w:val="24"/>
        </w:rPr>
        <w:t xml:space="preserve">sukcesywna dostawa </w:t>
      </w:r>
      <w:r w:rsidR="0074489F">
        <w:rPr>
          <w:rFonts w:ascii="Times New Roman" w:hAnsi="Times New Roman"/>
          <w:sz w:val="24"/>
          <w:szCs w:val="24"/>
        </w:rPr>
        <w:t>ryb</w:t>
      </w:r>
      <w:r w:rsidR="00C8560D" w:rsidRPr="0074489F">
        <w:rPr>
          <w:rFonts w:ascii="Times New Roman" w:hAnsi="Times New Roman"/>
          <w:color w:val="FF0000"/>
          <w:sz w:val="24"/>
          <w:szCs w:val="24"/>
        </w:rPr>
        <w:t xml:space="preserve"> </w:t>
      </w:r>
      <w:r w:rsidR="00C8560D">
        <w:rPr>
          <w:rFonts w:ascii="Times New Roman" w:hAnsi="Times New Roman"/>
          <w:sz w:val="24"/>
          <w:szCs w:val="24"/>
        </w:rPr>
        <w:t xml:space="preserve">zamawianych na potrzeby warsztatów szkolnych oraz internatu szkolnego Zespołu Szkół Zawodowych nr 1 </w:t>
      </w:r>
      <w:r w:rsidR="00797809">
        <w:rPr>
          <w:rFonts w:ascii="Times New Roman" w:hAnsi="Times New Roman"/>
          <w:sz w:val="24"/>
          <w:szCs w:val="24"/>
        </w:rPr>
        <w:t xml:space="preserve">im. Komisji Edukacji Narodowej </w:t>
      </w:r>
      <w:r w:rsidR="00C8560D">
        <w:rPr>
          <w:rFonts w:ascii="Times New Roman" w:hAnsi="Times New Roman"/>
          <w:sz w:val="24"/>
          <w:szCs w:val="24"/>
        </w:rPr>
        <w:t>w Białej Podlaskiej</w:t>
      </w:r>
      <w:r>
        <w:rPr>
          <w:rFonts w:ascii="Times New Roman" w:hAnsi="Times New Roman"/>
          <w:sz w:val="24"/>
          <w:szCs w:val="24"/>
        </w:rPr>
        <w:t>, szczegółowo opisane w</w:t>
      </w:r>
      <w:r w:rsidR="0041453D">
        <w:rPr>
          <w:rFonts w:ascii="Times New Roman" w:hAnsi="Times New Roman"/>
          <w:sz w:val="24"/>
          <w:szCs w:val="24"/>
        </w:rPr>
        <w:t xml:space="preserve"> </w:t>
      </w:r>
      <w:r>
        <w:rPr>
          <w:rFonts w:ascii="Times New Roman" w:hAnsi="Times New Roman"/>
          <w:sz w:val="24"/>
          <w:szCs w:val="24"/>
        </w:rPr>
        <w:t>Opisie przedmiotu zamówienia, stanowiącym załącznik 5 do SWZ.</w:t>
      </w:r>
    </w:p>
    <w:p w14:paraId="25508C7F" w14:textId="77777777" w:rsidR="004D3362" w:rsidRDefault="00B57B61"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Zamawiający informuje, iż w Opisie przedmiotu zamówienia, stanowiący załącznik nr 5 do niniejszej SWZ, określił standardy jakościowe odnoszące się do wszystkich istotnych cech przedmiotu zamówienia. </w:t>
      </w:r>
    </w:p>
    <w:p w14:paraId="1CDB5F0F" w14:textId="77777777" w:rsidR="00C8560D" w:rsidRDefault="00C8560D"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Kod CPV: </w:t>
      </w:r>
    </w:p>
    <w:p w14:paraId="7D0671B2" w14:textId="77777777" w:rsidR="0074489F" w:rsidRPr="0074489F" w:rsidRDefault="0074489F" w:rsidP="0074489F">
      <w:pPr>
        <w:pStyle w:val="Akapitzlist"/>
        <w:numPr>
          <w:ilvl w:val="2"/>
          <w:numId w:val="1"/>
        </w:numPr>
        <w:spacing w:after="0" w:line="240" w:lineRule="auto"/>
        <w:jc w:val="both"/>
        <w:rPr>
          <w:rFonts w:ascii="Times New Roman" w:eastAsia="Times New Roman" w:hAnsi="Times New Roman"/>
          <w:sz w:val="24"/>
          <w:szCs w:val="24"/>
          <w:lang w:eastAsia="pl-PL"/>
        </w:rPr>
      </w:pPr>
      <w:r w:rsidRPr="0074489F">
        <w:rPr>
          <w:rFonts w:ascii="Times New Roman" w:eastAsia="Times New Roman" w:hAnsi="Times New Roman"/>
          <w:sz w:val="24"/>
          <w:szCs w:val="24"/>
          <w:lang w:eastAsia="pl-PL"/>
        </w:rPr>
        <w:t>03300000-2 Produkty hodowli, łowiectwa i rybołówstwa,</w:t>
      </w:r>
    </w:p>
    <w:p w14:paraId="7B44A93B" w14:textId="77777777" w:rsidR="0074489F" w:rsidRPr="0074489F" w:rsidRDefault="0074489F" w:rsidP="0074489F">
      <w:pPr>
        <w:pStyle w:val="Akapitzlist"/>
        <w:numPr>
          <w:ilvl w:val="2"/>
          <w:numId w:val="1"/>
        </w:numPr>
        <w:spacing w:after="0" w:line="240" w:lineRule="auto"/>
        <w:jc w:val="both"/>
        <w:rPr>
          <w:rFonts w:ascii="Times New Roman" w:eastAsia="Times New Roman" w:hAnsi="Times New Roman"/>
          <w:sz w:val="24"/>
          <w:szCs w:val="24"/>
          <w:lang w:eastAsia="pl-PL"/>
        </w:rPr>
      </w:pPr>
      <w:r w:rsidRPr="0074489F">
        <w:rPr>
          <w:rFonts w:ascii="Times New Roman" w:eastAsia="Times New Roman" w:hAnsi="Times New Roman"/>
          <w:sz w:val="24"/>
          <w:szCs w:val="24"/>
          <w:lang w:eastAsia="pl-PL"/>
        </w:rPr>
        <w:t>03311000-2 Ryby.</w:t>
      </w:r>
    </w:p>
    <w:p w14:paraId="381D28AB" w14:textId="77777777" w:rsidR="003549C0" w:rsidRDefault="003549C0" w:rsidP="00D11008">
      <w:pPr>
        <w:pStyle w:val="Akapitzlist"/>
        <w:spacing w:after="0" w:line="240" w:lineRule="auto"/>
        <w:ind w:left="792"/>
        <w:jc w:val="both"/>
        <w:rPr>
          <w:rFonts w:ascii="Times New Roman" w:eastAsia="Times New Roman" w:hAnsi="Times New Roman"/>
          <w:sz w:val="24"/>
          <w:szCs w:val="24"/>
          <w:lang w:eastAsia="pl-PL"/>
        </w:rPr>
      </w:pPr>
    </w:p>
    <w:p w14:paraId="581CD010" w14:textId="77777777" w:rsidR="00C8560D" w:rsidRDefault="00C8560D" w:rsidP="00D11008">
      <w:pPr>
        <w:pStyle w:val="Akapitzlist"/>
        <w:spacing w:after="0" w:line="240" w:lineRule="auto"/>
        <w:ind w:left="792"/>
        <w:jc w:val="both"/>
        <w:rPr>
          <w:rFonts w:ascii="Times New Roman" w:eastAsia="Times New Roman" w:hAnsi="Times New Roman"/>
          <w:sz w:val="24"/>
          <w:szCs w:val="24"/>
          <w:lang w:eastAsia="pl-PL"/>
        </w:rPr>
      </w:pPr>
    </w:p>
    <w:p w14:paraId="6466DD10" w14:textId="77777777" w:rsidR="00C8560D" w:rsidRDefault="00C8560D" w:rsidP="00D11008">
      <w:pPr>
        <w:pStyle w:val="Akapitzlist"/>
        <w:spacing w:after="0" w:line="240" w:lineRule="auto"/>
        <w:ind w:left="792"/>
        <w:jc w:val="both"/>
        <w:rPr>
          <w:rFonts w:ascii="Times New Roman" w:eastAsia="Times New Roman" w:hAnsi="Times New Roman"/>
          <w:sz w:val="24"/>
          <w:szCs w:val="24"/>
          <w:lang w:eastAsia="pl-PL"/>
        </w:rPr>
      </w:pPr>
    </w:p>
    <w:p w14:paraId="0E63AAAA"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wykonania zamówienia;</w:t>
      </w:r>
      <w:bookmarkStart w:id="5" w:name="mip51081560"/>
      <w:bookmarkEnd w:id="5"/>
    </w:p>
    <w:p w14:paraId="1FDB35FA" w14:textId="190E1118" w:rsidR="008A7529" w:rsidRPr="008A7529" w:rsidRDefault="00B96EB8" w:rsidP="00D11008">
      <w:pPr>
        <w:numPr>
          <w:ilvl w:val="1"/>
          <w:numId w:val="1"/>
        </w:numPr>
        <w:spacing w:after="0" w:line="240" w:lineRule="auto"/>
        <w:jc w:val="both"/>
        <w:rPr>
          <w:rFonts w:ascii="Times New Roman" w:eastAsia="Times New Roman" w:hAnsi="Times New Roman"/>
          <w:sz w:val="24"/>
          <w:szCs w:val="24"/>
          <w:lang w:eastAsia="pl-PL"/>
        </w:rPr>
      </w:pPr>
      <w:r w:rsidRPr="0097663B">
        <w:rPr>
          <w:rFonts w:ascii="Times New Roman" w:eastAsia="Times New Roman" w:hAnsi="Times New Roman"/>
          <w:sz w:val="24"/>
          <w:szCs w:val="24"/>
          <w:lang w:eastAsia="pl-PL"/>
        </w:rPr>
        <w:t xml:space="preserve">Przedmiot zamówienia należy zrealizować w </w:t>
      </w:r>
      <w:r w:rsidR="00C8560D">
        <w:rPr>
          <w:rFonts w:ascii="Times New Roman" w:eastAsia="Times New Roman" w:hAnsi="Times New Roman"/>
          <w:sz w:val="24"/>
          <w:szCs w:val="24"/>
          <w:lang w:eastAsia="pl-PL"/>
        </w:rPr>
        <w:t>okresie od 0</w:t>
      </w:r>
      <w:r w:rsidR="00095DCD">
        <w:rPr>
          <w:rFonts w:ascii="Times New Roman" w:eastAsia="Times New Roman" w:hAnsi="Times New Roman"/>
          <w:sz w:val="24"/>
          <w:szCs w:val="24"/>
          <w:lang w:eastAsia="pl-PL"/>
        </w:rPr>
        <w:t>2</w:t>
      </w:r>
      <w:r w:rsidR="00C8560D">
        <w:rPr>
          <w:rFonts w:ascii="Times New Roman" w:eastAsia="Times New Roman" w:hAnsi="Times New Roman"/>
          <w:sz w:val="24"/>
          <w:szCs w:val="24"/>
          <w:lang w:eastAsia="pl-PL"/>
        </w:rPr>
        <w:t>.01.202</w:t>
      </w:r>
      <w:r w:rsidR="00862D57">
        <w:rPr>
          <w:rFonts w:ascii="Times New Roman" w:eastAsia="Times New Roman" w:hAnsi="Times New Roman"/>
          <w:sz w:val="24"/>
          <w:szCs w:val="24"/>
          <w:lang w:eastAsia="pl-PL"/>
        </w:rPr>
        <w:t>6</w:t>
      </w:r>
      <w:r w:rsidR="00C8560D">
        <w:rPr>
          <w:rFonts w:ascii="Times New Roman" w:eastAsia="Times New Roman" w:hAnsi="Times New Roman"/>
          <w:sz w:val="24"/>
          <w:szCs w:val="24"/>
          <w:lang w:eastAsia="pl-PL"/>
        </w:rPr>
        <w:t xml:space="preserve"> r. do 31.12.202</w:t>
      </w:r>
      <w:r w:rsidR="00862D57">
        <w:rPr>
          <w:rFonts w:ascii="Times New Roman" w:eastAsia="Times New Roman" w:hAnsi="Times New Roman"/>
          <w:sz w:val="24"/>
          <w:szCs w:val="24"/>
          <w:lang w:eastAsia="pl-PL"/>
        </w:rPr>
        <w:t>6</w:t>
      </w:r>
      <w:r w:rsidR="00C8560D">
        <w:rPr>
          <w:rFonts w:ascii="Times New Roman" w:eastAsia="Times New Roman" w:hAnsi="Times New Roman"/>
          <w:sz w:val="24"/>
          <w:szCs w:val="24"/>
          <w:lang w:eastAsia="pl-PL"/>
        </w:rPr>
        <w:t xml:space="preserve"> </w:t>
      </w:r>
      <w:r w:rsidR="00C8560D">
        <w:rPr>
          <w:rFonts w:ascii="Times New Roman" w:hAnsi="Times New Roman"/>
          <w:color w:val="000000"/>
          <w:sz w:val="24"/>
          <w:szCs w:val="24"/>
        </w:rPr>
        <w:t>lub dostawy wszystkich produktów składających się na przedmiot zamówienia</w:t>
      </w:r>
      <w:r w:rsidR="008A7529" w:rsidRPr="008A7529">
        <w:rPr>
          <w:rFonts w:ascii="Times New Roman" w:eastAsia="Times New Roman" w:hAnsi="Times New Roman"/>
          <w:sz w:val="24"/>
          <w:szCs w:val="24"/>
          <w:lang w:eastAsia="pl-PL"/>
        </w:rPr>
        <w:t>.</w:t>
      </w:r>
    </w:p>
    <w:p w14:paraId="5953633E" w14:textId="77777777" w:rsidR="002C6830" w:rsidRDefault="002C6830" w:rsidP="00D11008">
      <w:pPr>
        <w:spacing w:after="0" w:line="240" w:lineRule="auto"/>
        <w:ind w:left="792"/>
        <w:jc w:val="both"/>
        <w:rPr>
          <w:rFonts w:ascii="Times New Roman" w:hAnsi="Times New Roman"/>
          <w:sz w:val="24"/>
          <w:szCs w:val="24"/>
        </w:rPr>
      </w:pPr>
    </w:p>
    <w:p w14:paraId="6F1333A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4EB0E68E"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7389B69E"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052FADDC" w14:textId="77777777"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zjawisk związanych z działaniem siły wyższej (jak np.: klęska żywiołowa, niepokoje społeczne, epidemia, pandemia, działania militarne itp.). Zmiana postanowień umowy może dotyczyć m.in. zmiany zakresu przedmiotu umowy, wynagrodzenia, terminu realizacji itp., w takiej sytuacji zmianie ulegnie umowa w zakresie koniecznym do prawidłowej realizacji umowy i zmiana taka zostanie wprowadzona do umowy w formie aneksu. </w:t>
      </w:r>
    </w:p>
    <w:p w14:paraId="112D781D" w14:textId="77777777"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problemów finansowych po stronie Zamawiającego z przyczyn od niego niezależnych. Zmiana postanowień umowy może dotyczyć m.in. zmiany zakresu przedmiotu umowy, wynagrodzenia, terminu realizacji itp. w takiej sytuacji zmianie ulegnie umowa w zakresie koniecznym do jej prawidłowej realizacji </w:t>
      </w:r>
      <w:r>
        <w:rPr>
          <w:rFonts w:ascii="Times New Roman" w:hAnsi="Times New Roman"/>
          <w:position w:val="-1"/>
          <w:sz w:val="24"/>
          <w:szCs w:val="24"/>
        </w:rPr>
        <w:t>i zostanie wprowadzona aneksem.</w:t>
      </w:r>
    </w:p>
    <w:p w14:paraId="1E480A78" w14:textId="77777777" w:rsidR="00C8560D"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informacji dotyczącej daty zaprzestania produkcji oferowanego asortymentu i zaoferować w zamian przedmiot umowy o identycznych lub wyższych parametrach technicznych i funkcjonalności w zakresie wskazanym w SWZ oraz przedstawić na piśmie propozycje zmian w zakresie specyfikacji technicznej i funkcjonalnej w stosunku do specyfikacji technicznej i funkcjonalnej przedmiotu umowy. Zmiana postanowień umowy może dotyczyć m.in. zmiany zakresu przedmiotu umowy, wynagrodzenia (jedynie obniżenia), terminu realizacji itp., w takiej sytuacji zmianie ulegnie umowa w zakresie koniecznym do prawidłowej realizacji umowy i zmiana taka zostanie wprowadzona do umowy w formie aneksu.</w:t>
      </w:r>
    </w:p>
    <w:p w14:paraId="567CFD27" w14:textId="2B4283A0" w:rsidR="00C8560D" w:rsidRPr="00C8560D" w:rsidRDefault="00C8560D" w:rsidP="00D11008">
      <w:pPr>
        <w:numPr>
          <w:ilvl w:val="2"/>
          <w:numId w:val="1"/>
        </w:numPr>
        <w:spacing w:after="0" w:line="240" w:lineRule="auto"/>
        <w:ind w:left="1418" w:hanging="567"/>
        <w:jc w:val="both"/>
        <w:rPr>
          <w:rFonts w:ascii="Times New Roman" w:hAnsi="Times New Roman"/>
          <w:sz w:val="24"/>
          <w:szCs w:val="24"/>
        </w:rPr>
      </w:pPr>
      <w:r w:rsidRPr="00C8560D">
        <w:rPr>
          <w:rFonts w:ascii="Times New Roman" w:hAnsi="Times New Roman"/>
          <w:sz w:val="24"/>
          <w:szCs w:val="24"/>
        </w:rPr>
        <w:t>Zamawiający dopuszcza zmiany postanowień zawartej umowy w stosunku do treści oferty, na podstawie której dokonano wyboru Wykonawcy, w przypadku niezrealizowania całego przedmiotu zamówienia w terminie ze względów niezależnych od Zamawiającego. Zmiana będzie dotyczyć zmiany zakresu przedmiotu umowy, sposobu jego realizacji, wynagrodzenia, terminu realizacji (wydłużenia maksymalnie do 30.06.202</w:t>
      </w:r>
      <w:r w:rsidR="00B867E0">
        <w:rPr>
          <w:rFonts w:ascii="Times New Roman" w:hAnsi="Times New Roman"/>
          <w:sz w:val="24"/>
          <w:szCs w:val="24"/>
        </w:rPr>
        <w:t>7</w:t>
      </w:r>
      <w:r w:rsidRPr="00C8560D">
        <w:rPr>
          <w:rFonts w:ascii="Times New Roman" w:hAnsi="Times New Roman"/>
          <w:sz w:val="24"/>
          <w:szCs w:val="24"/>
        </w:rPr>
        <w:t xml:space="preserve"> r.) i w zależności od wpływu zaistniałej sytuacji na prawidłową realizację przedmiotowej umowy i zostanie określona przez Strony i wprowadzona zostanie w formie aneksu.</w:t>
      </w:r>
    </w:p>
    <w:p w14:paraId="0E4EF8E5" w14:textId="60A96640"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stosunku do treści oferty, na podstawie której dokonano wyboru Wykonawcy w sytuacji wprowadzenia przez władze państwowe lub samorządowe po </w:t>
      </w:r>
      <w:r>
        <w:rPr>
          <w:rFonts w:ascii="Times New Roman" w:hAnsi="Times New Roman"/>
          <w:sz w:val="24"/>
          <w:szCs w:val="24"/>
        </w:rPr>
        <w:lastRenderedPageBreak/>
        <w:t xml:space="preserve">terminie składania ofert restrykcji /ograniczeń / zakazów / zaleceń związanych z </w:t>
      </w:r>
      <w:r w:rsidR="00C8560D">
        <w:rPr>
          <w:rFonts w:ascii="Times New Roman" w:hAnsi="Times New Roman"/>
          <w:sz w:val="24"/>
          <w:szCs w:val="24"/>
        </w:rPr>
        <w:t xml:space="preserve">wojną na Ukrainie lub </w:t>
      </w:r>
      <w:r>
        <w:rPr>
          <w:rFonts w:ascii="Times New Roman" w:hAnsi="Times New Roman"/>
          <w:sz w:val="24"/>
          <w:szCs w:val="24"/>
        </w:rPr>
        <w:t>zamknięcia bądź chwilowego zawieszenia lub ograniczenia działalności Wykonawcy lub Zamawiającego w związku z </w:t>
      </w:r>
      <w:r w:rsidR="00C8560D">
        <w:rPr>
          <w:rFonts w:ascii="Times New Roman" w:hAnsi="Times New Roman"/>
          <w:sz w:val="24"/>
          <w:szCs w:val="24"/>
        </w:rPr>
        <w:t>wojną na Ukrainie</w:t>
      </w:r>
      <w:r>
        <w:rPr>
          <w:rFonts w:ascii="Times New Roman" w:hAnsi="Times New Roman"/>
          <w:sz w:val="24"/>
          <w:szCs w:val="24"/>
        </w:rPr>
        <w:t>. Zmiana może dotyczyć zmiany zakresu przedmiotu umowy, sposobu jego realizacji, wynagrodzenia, terminu realizacji i w zależności od wpływu zaistniałej sytuacji na prawidłową realizację przedmiotowej umowy zostanie określona przez Strony i wprowadzona zostanie w formie aneksu.</w:t>
      </w:r>
    </w:p>
    <w:p w14:paraId="06AF2058" w14:textId="77777777" w:rsidR="004D3362" w:rsidRPr="00A53A03" w:rsidRDefault="00B57B61" w:rsidP="00D11008">
      <w:pPr>
        <w:pStyle w:val="Akapitzlist"/>
        <w:numPr>
          <w:ilvl w:val="2"/>
          <w:numId w:val="1"/>
        </w:numPr>
        <w:spacing w:after="0" w:line="240" w:lineRule="auto"/>
        <w:ind w:left="1418" w:hanging="567"/>
        <w:jc w:val="both"/>
        <w:rPr>
          <w:rFonts w:ascii="Times New Roman" w:eastAsia="Times New Roman" w:hAnsi="Times New Roman"/>
          <w:sz w:val="24"/>
          <w:szCs w:val="24"/>
          <w:lang w:eastAsia="pl-PL"/>
        </w:rPr>
      </w:pPr>
      <w:r>
        <w:rPr>
          <w:rFonts w:ascii="Times New Roman" w:hAnsi="Times New Roman"/>
          <w:sz w:val="24"/>
          <w:szCs w:val="24"/>
        </w:rPr>
        <w:t>Zmiany osób odpowiedzialnych za realizację zamówienia, zarówno ze strony Zamawiającego, jak i Wykonawcy, zmiana danych teleadresowych, zmiana siedziby i nazwy, NIP, REGON, osób reprezentujących strony itp. podobne zmiany nie stanowią istotnej zmiany umowy.</w:t>
      </w:r>
    </w:p>
    <w:p w14:paraId="7C8DF331" w14:textId="77777777" w:rsidR="0041453D" w:rsidRDefault="0041453D" w:rsidP="00D11008">
      <w:pPr>
        <w:pStyle w:val="Akapitzlist"/>
        <w:spacing w:after="0" w:line="240" w:lineRule="auto"/>
        <w:ind w:left="1418"/>
        <w:jc w:val="both"/>
        <w:rPr>
          <w:rFonts w:ascii="Times New Roman" w:eastAsia="Times New Roman" w:hAnsi="Times New Roman"/>
          <w:sz w:val="24"/>
          <w:szCs w:val="24"/>
          <w:lang w:eastAsia="pl-PL"/>
        </w:rPr>
      </w:pPr>
    </w:p>
    <w:p w14:paraId="338B92C7" w14:textId="77777777" w:rsidR="006B3F29" w:rsidRPr="00B723A8" w:rsidRDefault="006B3F29"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6" w:name="mip51081561"/>
      <w:bookmarkEnd w:id="6"/>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C8ABCE1" w14:textId="77777777" w:rsidR="006B3F29" w:rsidRPr="00B723A8" w:rsidRDefault="006B3F29" w:rsidP="00D11008">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7" w:name="mip51081562"/>
      <w:bookmarkEnd w:id="7"/>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17CBC62" w14:textId="77777777" w:rsidR="006B3F29" w:rsidRPr="00B723A8" w:rsidRDefault="006B3F29" w:rsidP="00D11008">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Platformy e-Zamówienia za pośrednictwem formularzy do komunikacji dostępnych w zakładce „Formularze” („Formularze do komunikacji”),</w:t>
      </w:r>
    </w:p>
    <w:p w14:paraId="6953E1BA" w14:textId="77777777" w:rsidR="006B3F29" w:rsidRPr="00B723A8" w:rsidRDefault="006B3F29" w:rsidP="00D11008">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52078C83" w14:textId="67535916" w:rsidR="006B3F29" w:rsidRPr="00B723A8" w:rsidRDefault="006B3F29" w:rsidP="00D11008">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00C8560D" w:rsidRPr="00C8560D">
        <w:rPr>
          <w:rFonts w:ascii="Times New Roman" w:eastAsia="Times New Roman" w:hAnsi="Times New Roman"/>
          <w:sz w:val="24"/>
          <w:szCs w:val="24"/>
          <w:lang w:eastAsia="pl-PL"/>
        </w:rPr>
        <w:t xml:space="preserve"> </w:t>
      </w:r>
      <w:r w:rsidR="00C8560D">
        <w:rPr>
          <w:rFonts w:ascii="Times New Roman" w:eastAsia="Times New Roman" w:hAnsi="Times New Roman"/>
          <w:sz w:val="24"/>
          <w:szCs w:val="24"/>
          <w:lang w:eastAsia="pl-PL"/>
        </w:rPr>
        <w:t>kierownik.gospodarczy@zsz1.edu.pl</w:t>
      </w:r>
      <w:r w:rsidR="0041453D">
        <w:rPr>
          <w:rFonts w:ascii="Times New Roman" w:hAnsi="Times New Roman"/>
          <w:sz w:val="24"/>
          <w:szCs w:val="24"/>
        </w:rPr>
        <w:t>.</w:t>
      </w:r>
    </w:p>
    <w:p w14:paraId="06A665AB" w14:textId="7ACE1B6A" w:rsidR="006B3F29" w:rsidRPr="00B723A8" w:rsidRDefault="006B3F29" w:rsidP="00D11008">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00262B1A">
        <w:rPr>
          <w:rFonts w:ascii="Times New Roman" w:hAnsi="Times New Roman"/>
          <w:sz w:val="24"/>
          <w:szCs w:val="24"/>
        </w:rPr>
        <w:t xml:space="preserve"> </w:t>
      </w:r>
      <w:hyperlink r:id="rId9" w:anchor="regulamin-serwisu" w:history="1">
        <w:r w:rsidR="00262B1A" w:rsidRPr="00206392">
          <w:rPr>
            <w:rStyle w:val="Hipercze"/>
            <w:rFonts w:ascii="Times New Roman" w:hAnsi="Times New Roman"/>
            <w:sz w:val="24"/>
            <w:szCs w:val="24"/>
          </w:rPr>
          <w:t>https://ezamowienia.gov.pl/pl/regulamin/#regulamin-serwisu</w:t>
        </w:r>
      </w:hyperlink>
      <w:r w:rsidRPr="00B723A8">
        <w:rPr>
          <w:rFonts w:ascii="Times New Roman" w:hAnsi="Times New Roman"/>
          <w:color w:val="000000"/>
          <w:sz w:val="24"/>
          <w:szCs w:val="24"/>
        </w:rPr>
        <w:t xml:space="preserve"> </w:t>
      </w:r>
      <w:hyperlink r:id="rId10"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2C312BC0" w14:textId="77777777" w:rsidR="00862D57" w:rsidRPr="00712BB6" w:rsidRDefault="00862D57" w:rsidP="00862D57">
      <w:pPr>
        <w:pStyle w:val="Akapitzlist"/>
        <w:numPr>
          <w:ilvl w:val="1"/>
          <w:numId w:val="1"/>
        </w:numPr>
        <w:spacing w:after="0" w:line="240" w:lineRule="auto"/>
        <w:contextualSpacing w:val="0"/>
        <w:jc w:val="both"/>
        <w:rPr>
          <w:rFonts w:ascii="Times New Roman" w:hAnsi="Times New Roman"/>
          <w:sz w:val="24"/>
          <w:szCs w:val="24"/>
        </w:rPr>
      </w:pPr>
      <w:r w:rsidRPr="00712BB6">
        <w:rPr>
          <w:rFonts w:ascii="Times New Roman" w:eastAsia="Times New Roman" w:hAnsi="Times New Roman"/>
          <w:sz w:val="24"/>
          <w:szCs w:val="24"/>
        </w:rPr>
        <w:t xml:space="preserve">Maksymalny rozmiar plików przesyłanych za pośrednictwem „Formularzy  do komunikacji” wynosi 250 MB (wielkość ta dotyczy plików przesyłanych jako załączniki do jednego formularza). </w:t>
      </w:r>
    </w:p>
    <w:p w14:paraId="75683658" w14:textId="77777777" w:rsidR="00862D57" w:rsidRPr="00712BB6" w:rsidRDefault="00862D57" w:rsidP="00862D57">
      <w:pPr>
        <w:pStyle w:val="Akapitzlist"/>
        <w:numPr>
          <w:ilvl w:val="1"/>
          <w:numId w:val="1"/>
        </w:numPr>
        <w:spacing w:after="0" w:line="240" w:lineRule="auto"/>
        <w:contextualSpacing w:val="0"/>
        <w:jc w:val="both"/>
        <w:rPr>
          <w:rFonts w:ascii="Times New Roman" w:hAnsi="Times New Roman"/>
          <w:sz w:val="24"/>
          <w:szCs w:val="24"/>
        </w:rPr>
      </w:pPr>
      <w:r w:rsidRPr="00712BB6">
        <w:rPr>
          <w:rFonts w:ascii="Times New Roman" w:eastAsia="Times New Roman" w:hAnsi="Times New Roman"/>
          <w:sz w:val="24"/>
          <w:szCs w:val="24"/>
        </w:rPr>
        <w:t xml:space="preserve">Minimalne wymagania techniczne dotyczące sprzętu używanego w celu korzystania  z usług Platformy e-Zamówienia oraz informacje dotyczące specyfikacji połączenia określa Regulamin Platformy e-Zamówienia.  </w:t>
      </w:r>
    </w:p>
    <w:p w14:paraId="39F9C6C1" w14:textId="77777777" w:rsidR="00862D57" w:rsidRPr="00712BB6" w:rsidRDefault="00862D57" w:rsidP="00862D57">
      <w:pPr>
        <w:pStyle w:val="Akapitzlist"/>
        <w:numPr>
          <w:ilvl w:val="1"/>
          <w:numId w:val="1"/>
        </w:numPr>
        <w:spacing w:after="0" w:line="240" w:lineRule="auto"/>
        <w:contextualSpacing w:val="0"/>
        <w:jc w:val="both"/>
        <w:rPr>
          <w:rFonts w:ascii="Times New Roman" w:hAnsi="Times New Roman"/>
          <w:sz w:val="24"/>
          <w:szCs w:val="24"/>
        </w:rPr>
      </w:pPr>
      <w:r w:rsidRPr="00712BB6">
        <w:rPr>
          <w:rFonts w:ascii="Times New Roman" w:eastAsia="Times New Roman" w:hAnsi="Times New Roman"/>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12" w:history="1">
        <w:r w:rsidRPr="00712BB6">
          <w:rPr>
            <w:rStyle w:val="Hipercze"/>
            <w:rFonts w:ascii="Times New Roman" w:eastAsia="Times New Roman" w:hAnsi="Times New Roman"/>
            <w:sz w:val="24"/>
            <w:szCs w:val="24"/>
          </w:rPr>
          <w:t>https://ezamowienia.gov.pl</w:t>
        </w:r>
      </w:hyperlink>
      <w:r w:rsidRPr="00712BB6">
        <w:rPr>
          <w:rFonts w:ascii="Times New Roman" w:eastAsia="Times New Roman" w:hAnsi="Times New Roman"/>
          <w:sz w:val="24"/>
          <w:szCs w:val="24"/>
        </w:rPr>
        <w:t xml:space="preserve">  w zakładce „Zgłoś problem”.</w:t>
      </w:r>
      <w:del w:id="8" w:author="Użytkownik systemu Windows" w:date="2025-12-05T11:48:00Z">
        <w:r w:rsidRPr="00712BB6" w:rsidDel="00712BB6">
          <w:rPr>
            <w:rFonts w:ascii="Times New Roman" w:eastAsia="Times New Roman" w:hAnsi="Times New Roman"/>
            <w:sz w:val="24"/>
            <w:szCs w:val="24"/>
          </w:rPr>
          <w:delText xml:space="preserve">  </w:delText>
        </w:r>
      </w:del>
    </w:p>
    <w:p w14:paraId="164FFF78" w14:textId="7EA95D57" w:rsidR="006B3F29" w:rsidRPr="00862D57" w:rsidRDefault="006B3F29" w:rsidP="00862D57">
      <w:pPr>
        <w:spacing w:after="0" w:line="240" w:lineRule="auto"/>
        <w:jc w:val="both"/>
        <w:rPr>
          <w:rFonts w:ascii="Times New Roman" w:hAnsi="Times New Roman"/>
          <w:sz w:val="24"/>
          <w:szCs w:val="24"/>
        </w:rPr>
      </w:pPr>
    </w:p>
    <w:p w14:paraId="16086747" w14:textId="77777777" w:rsidR="006B3F29" w:rsidRPr="00B723A8"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email. </w:t>
      </w:r>
    </w:p>
    <w:p w14:paraId="5B6EC99C" w14:textId="54219C84" w:rsidR="006B3F29" w:rsidRPr="00A9320C"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w:t>
      </w:r>
      <w:r w:rsidRPr="00B723A8">
        <w:rPr>
          <w:rFonts w:ascii="Times New Roman" w:eastAsia="Times New Roman" w:hAnsi="Times New Roman"/>
          <w:sz w:val="24"/>
          <w:szCs w:val="24"/>
          <w:lang w:eastAsia="pl-PL"/>
        </w:rPr>
        <w:lastRenderedPageBreak/>
        <w:t>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w:t>
      </w:r>
      <w:proofErr w:type="spellStart"/>
      <w:r w:rsidR="002D5CF0">
        <w:rPr>
          <w:rFonts w:ascii="Times New Roman" w:eastAsia="Times New Roman" w:hAnsi="Times New Roman"/>
          <w:sz w:val="24"/>
          <w:szCs w:val="24"/>
          <w:lang w:eastAsia="pl-PL"/>
        </w:rPr>
        <w:t>późn</w:t>
      </w:r>
      <w:proofErr w:type="spellEnd"/>
      <w:r w:rsidR="002D5CF0">
        <w:rPr>
          <w:rFonts w:ascii="Times New Roman" w:eastAsia="Times New Roman" w:hAnsi="Times New Roman"/>
          <w:sz w:val="24"/>
          <w:szCs w:val="24"/>
          <w:lang w:eastAsia="pl-PL"/>
        </w:rPr>
        <w:t>. zm.</w:t>
      </w:r>
      <w:r w:rsidR="00151A28">
        <w:rPr>
          <w:rFonts w:ascii="Times New Roman" w:eastAsia="Times New Roman" w:hAnsi="Times New Roman"/>
          <w:sz w:val="24"/>
          <w:szCs w:val="24"/>
          <w:lang w:eastAsia="pl-PL"/>
        </w:rPr>
        <w:t>).</w:t>
      </w:r>
    </w:p>
    <w:p w14:paraId="44395610" w14:textId="77777777" w:rsidR="006B3F29"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66A78F55" w14:textId="77777777" w:rsidR="006B3F29" w:rsidRPr="00B723A8" w:rsidRDefault="006B3F29" w:rsidP="00D11008">
      <w:pPr>
        <w:pStyle w:val="Akapitzlist"/>
        <w:spacing w:after="0" w:line="240" w:lineRule="auto"/>
        <w:ind w:left="792"/>
        <w:jc w:val="both"/>
        <w:rPr>
          <w:rFonts w:ascii="Times New Roman" w:eastAsia="Times New Roman" w:hAnsi="Times New Roman"/>
          <w:sz w:val="24"/>
          <w:szCs w:val="24"/>
          <w:lang w:eastAsia="pl-PL"/>
        </w:rPr>
      </w:pPr>
    </w:p>
    <w:p w14:paraId="4532A2D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429D1E31"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bookmarkStart w:id="9" w:name="mip51081563"/>
      <w:bookmarkEnd w:id="9"/>
      <w:r>
        <w:rPr>
          <w:rFonts w:ascii="Times New Roman" w:eastAsia="Times New Roman" w:hAnsi="Times New Roman"/>
          <w:sz w:val="24"/>
          <w:szCs w:val="24"/>
          <w:lang w:eastAsia="pl-PL"/>
        </w:rPr>
        <w:t>Zamawiający nie dopuszcza komunikacji innej niż przy użyciu elektronicznych środków komunikacji.</w:t>
      </w:r>
    </w:p>
    <w:p w14:paraId="209C17B8"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1F46A01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25E8B3F7" w14:textId="4974F2B2" w:rsidR="00C8560D" w:rsidRDefault="00C8560D" w:rsidP="00D11008">
      <w:pPr>
        <w:pStyle w:val="Akapitzlist"/>
        <w:numPr>
          <w:ilvl w:val="1"/>
          <w:numId w:val="1"/>
        </w:numPr>
        <w:tabs>
          <w:tab w:val="clear" w:pos="0"/>
        </w:tabs>
        <w:spacing w:after="0" w:line="240" w:lineRule="auto"/>
        <w:ind w:left="1134" w:hanging="708"/>
        <w:jc w:val="both"/>
        <w:rPr>
          <w:rFonts w:ascii="Times New Roman" w:eastAsia="Times New Roman" w:hAnsi="Times New Roman"/>
          <w:sz w:val="24"/>
          <w:szCs w:val="24"/>
          <w:lang w:eastAsia="pl-PL"/>
        </w:rPr>
      </w:pPr>
      <w:bookmarkStart w:id="10" w:name="mip51081564"/>
      <w:bookmarkEnd w:id="10"/>
      <w:r>
        <w:rPr>
          <w:rFonts w:ascii="Times New Roman" w:eastAsia="Times New Roman" w:hAnsi="Times New Roman"/>
          <w:sz w:val="24"/>
          <w:szCs w:val="24"/>
          <w:lang w:eastAsia="pl-PL"/>
        </w:rPr>
        <w:t xml:space="preserve">Zamawiający wyznacza następującą osobę do kontaktu z </w:t>
      </w:r>
      <w:r w:rsidR="00262B1A">
        <w:rPr>
          <w:rFonts w:ascii="Times New Roman" w:eastAsia="Times New Roman" w:hAnsi="Times New Roman"/>
          <w:sz w:val="24"/>
          <w:szCs w:val="24"/>
          <w:lang w:eastAsia="pl-PL"/>
        </w:rPr>
        <w:t>Wykonawcami: Robert</w:t>
      </w:r>
      <w:r>
        <w:rPr>
          <w:rFonts w:ascii="Times New Roman" w:eastAsia="Times New Roman" w:hAnsi="Times New Roman"/>
          <w:sz w:val="24"/>
          <w:szCs w:val="24"/>
          <w:lang w:eastAsia="pl-PL"/>
        </w:rPr>
        <w:t xml:space="preserve"> Kozłowski, e-mail: kierownik.gospodarczy@zsz1.edu.pl</w:t>
      </w:r>
    </w:p>
    <w:p w14:paraId="1B2A2202"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3A676F08"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2D1B6A9D" w14:textId="710EBE53" w:rsidR="004D3362" w:rsidRDefault="00712BB6" w:rsidP="00712BB6">
      <w:pPr>
        <w:numPr>
          <w:ilvl w:val="1"/>
          <w:numId w:val="1"/>
        </w:numPr>
        <w:spacing w:after="0" w:line="240" w:lineRule="auto"/>
        <w:jc w:val="both"/>
        <w:rPr>
          <w:rFonts w:ascii="Times New Roman" w:hAnsi="Times New Roman"/>
          <w:sz w:val="24"/>
          <w:szCs w:val="24"/>
        </w:rPr>
      </w:pPr>
      <w:bookmarkStart w:id="11" w:name="mip51081565"/>
      <w:bookmarkEnd w:id="11"/>
      <w:r w:rsidRPr="00712BB6">
        <w:rPr>
          <w:rFonts w:ascii="Times New Roman" w:hAnsi="Times New Roman"/>
          <w:sz w:val="24"/>
          <w:szCs w:val="24"/>
        </w:rPr>
        <w:t xml:space="preserve">Wykonawca będzie związany z ofertą 30 dni, od dnia upływu terminu składania   </w:t>
      </w:r>
      <w:ins w:id="12" w:author="Użytkownik systemu Windows" w:date="2025-12-05T11:50:00Z">
        <w:r>
          <w:rPr>
            <w:rFonts w:ascii="Times New Roman" w:hAnsi="Times New Roman"/>
            <w:sz w:val="24"/>
            <w:szCs w:val="24"/>
          </w:rPr>
          <w:t xml:space="preserve"> </w:t>
        </w:r>
      </w:ins>
      <w:r w:rsidRPr="00712BB6">
        <w:rPr>
          <w:rFonts w:ascii="Times New Roman" w:hAnsi="Times New Roman"/>
          <w:sz w:val="24"/>
          <w:szCs w:val="24"/>
        </w:rPr>
        <w:t xml:space="preserve">ofert, przy czym pierwszym dniem terminu związania ofertą jest dzień, w którym upływa termin składania ofert. </w:t>
      </w:r>
    </w:p>
    <w:p w14:paraId="0FD5C14F" w14:textId="77777777" w:rsidR="004D3362" w:rsidRDefault="00B57B61" w:rsidP="00D11008">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3" w:name="mip51081705"/>
      <w:bookmarkEnd w:id="13"/>
    </w:p>
    <w:p w14:paraId="1665B6FD" w14:textId="77777777" w:rsidR="004D3362" w:rsidRDefault="00B57B61" w:rsidP="00D11008">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5729BFBB"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77AD4F2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4" w:name="mip51081566"/>
      <w:bookmarkEnd w:id="14"/>
    </w:p>
    <w:p w14:paraId="4EC1C243"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7A46685E"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7A1ECACB"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0A56B646"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3B9B5DE4" w14:textId="77777777" w:rsidR="004D3362" w:rsidRDefault="00B57B61" w:rsidP="00D11008">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526DD216" w14:textId="7CF10C42"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CC01A2" w:rsidRPr="00B723A8">
        <w:rPr>
          <w:rFonts w:ascii="Times New Roman" w:eastAsia="Times New Roman" w:hAnsi="Times New Roman"/>
          <w:sz w:val="24"/>
          <w:szCs w:val="24"/>
          <w:lang w:eastAsia="pl-PL"/>
        </w:rPr>
        <w:t>tekst jednolity Dz. U. z 202</w:t>
      </w:r>
      <w:r w:rsidR="00262B1A">
        <w:rPr>
          <w:rFonts w:ascii="Times New Roman" w:eastAsia="Times New Roman" w:hAnsi="Times New Roman"/>
          <w:sz w:val="24"/>
          <w:szCs w:val="24"/>
          <w:lang w:eastAsia="pl-PL"/>
        </w:rPr>
        <w:t>4</w:t>
      </w:r>
      <w:r w:rsidR="00CC01A2" w:rsidRPr="00B723A8">
        <w:rPr>
          <w:rFonts w:ascii="Times New Roman" w:eastAsia="Times New Roman" w:hAnsi="Times New Roman"/>
          <w:sz w:val="24"/>
          <w:szCs w:val="24"/>
          <w:lang w:eastAsia="pl-PL"/>
        </w:rPr>
        <w:t xml:space="preserve"> r. poz. </w:t>
      </w:r>
      <w:r w:rsidR="00262B1A">
        <w:rPr>
          <w:rFonts w:ascii="Times New Roman" w:eastAsia="Times New Roman" w:hAnsi="Times New Roman"/>
          <w:sz w:val="24"/>
          <w:szCs w:val="24"/>
          <w:lang w:eastAsia="pl-PL"/>
        </w:rPr>
        <w:t>1557</w:t>
      </w:r>
      <w:r w:rsidR="002D5CF0">
        <w:rPr>
          <w:rFonts w:ascii="Times New Roman" w:eastAsia="Times New Roman" w:hAnsi="Times New Roman"/>
          <w:sz w:val="24"/>
          <w:szCs w:val="24"/>
          <w:lang w:eastAsia="pl-PL"/>
        </w:rPr>
        <w:t xml:space="preserve"> z </w:t>
      </w:r>
      <w:proofErr w:type="spellStart"/>
      <w:r w:rsidR="002D5CF0">
        <w:rPr>
          <w:rFonts w:ascii="Times New Roman" w:eastAsia="Times New Roman" w:hAnsi="Times New Roman"/>
          <w:sz w:val="24"/>
          <w:szCs w:val="24"/>
          <w:lang w:eastAsia="pl-PL"/>
        </w:rPr>
        <w:t>późn</w:t>
      </w:r>
      <w:proofErr w:type="spellEnd"/>
      <w:r w:rsidR="002D5CF0">
        <w:rPr>
          <w:rFonts w:ascii="Times New Roman" w:eastAsia="Times New Roman" w:hAnsi="Times New Roman"/>
          <w:sz w:val="24"/>
          <w:szCs w:val="24"/>
          <w:lang w:eastAsia="pl-PL"/>
        </w:rPr>
        <w:t>. zm.</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5A218329"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w:t>
      </w:r>
      <w:r>
        <w:rPr>
          <w:rFonts w:ascii="Times New Roman" w:hAnsi="Times New Roman"/>
          <w:color w:val="000000"/>
          <w:sz w:val="24"/>
          <w:szCs w:val="24"/>
        </w:rPr>
        <w:lastRenderedPageBreak/>
        <w:t xml:space="preserve">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52B1AEAF"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058753E8"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33AAA713" w14:textId="77777777" w:rsidR="004D3362" w:rsidRDefault="00B57B61" w:rsidP="00D11008">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34D85BCB" w14:textId="77777777" w:rsidR="004D3362" w:rsidRDefault="00B57B61" w:rsidP="00D11008">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6B46570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 w której musi być zaoferowana tylko jedna ostateczna cena za realizację całości przedmiotu zamówienia.</w:t>
      </w:r>
    </w:p>
    <w:p w14:paraId="0486ABE6"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D7D5B1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0D1D4918"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3789E43A"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40055BF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28A6C75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213AF515"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6DD8E63E" w14:textId="6016BEDA"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w:t>
      </w:r>
      <w:r w:rsidR="00712BB6">
        <w:rPr>
          <w:rFonts w:ascii="Times New Roman" w:eastAsia="Times New Roman" w:hAnsi="Times New Roman"/>
          <w:sz w:val="24"/>
          <w:szCs w:val="24"/>
          <w:lang w:eastAsia="pl-PL"/>
        </w:rPr>
        <w:t xml:space="preserve"> </w:t>
      </w:r>
      <w:r w:rsidR="00712BB6" w:rsidRPr="00712BB6">
        <w:rPr>
          <w:rFonts w:ascii="Times New Roman" w:eastAsia="Times New Roman" w:hAnsi="Times New Roman"/>
          <w:sz w:val="24"/>
          <w:szCs w:val="24"/>
          <w:lang w:eastAsia="pl-PL"/>
        </w:rPr>
        <w:t>Dokumenty muszą być złożone w oryginale w formie elektronicznej lub postaci elektronicznej opatrzonej podpisem zaufanym lub podpisem osobistym.</w:t>
      </w:r>
      <w:r>
        <w:rPr>
          <w:rFonts w:ascii="Times New Roman" w:eastAsia="Times New Roman" w:hAnsi="Times New Roman"/>
          <w:sz w:val="24"/>
          <w:szCs w:val="24"/>
          <w:lang w:eastAsia="pl-PL"/>
        </w:rPr>
        <w:t xml:space="preserve">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w:t>
      </w:r>
      <w:r w:rsidR="005E74B8">
        <w:rPr>
          <w:rFonts w:ascii="Times New Roman" w:hAnsi="Times New Roman"/>
          <w:iCs/>
          <w:sz w:val="24"/>
          <w:szCs w:val="24"/>
        </w:rPr>
        <w:t xml:space="preserve"> </w:t>
      </w:r>
      <w:r>
        <w:rPr>
          <w:rFonts w:ascii="Times New Roman" w:hAnsi="Times New Roman"/>
          <w:iCs/>
          <w:sz w:val="24"/>
          <w:szCs w:val="24"/>
        </w:rPr>
        <w:t>U.</w:t>
      </w:r>
      <w:r w:rsidR="005E74B8">
        <w:rPr>
          <w:rFonts w:ascii="Times New Roman" w:hAnsi="Times New Roman"/>
          <w:iCs/>
          <w:sz w:val="24"/>
          <w:szCs w:val="24"/>
        </w:rPr>
        <w:t xml:space="preserve"> </w:t>
      </w:r>
      <w:r>
        <w:rPr>
          <w:rFonts w:ascii="Times New Roman" w:hAnsi="Times New Roman"/>
          <w:iCs/>
          <w:sz w:val="24"/>
          <w:szCs w:val="24"/>
        </w:rPr>
        <w:t>202</w:t>
      </w:r>
      <w:r w:rsidR="00262B1A">
        <w:rPr>
          <w:rFonts w:ascii="Times New Roman" w:hAnsi="Times New Roman"/>
          <w:iCs/>
          <w:sz w:val="24"/>
          <w:szCs w:val="24"/>
        </w:rPr>
        <w:t>4</w:t>
      </w:r>
      <w:r w:rsidR="00F725AB">
        <w:rPr>
          <w:rFonts w:ascii="Times New Roman" w:hAnsi="Times New Roman"/>
          <w:iCs/>
          <w:sz w:val="24"/>
          <w:szCs w:val="24"/>
        </w:rPr>
        <w:t xml:space="preserve"> r.</w:t>
      </w:r>
      <w:r>
        <w:rPr>
          <w:rFonts w:ascii="Times New Roman" w:hAnsi="Times New Roman"/>
          <w:iCs/>
          <w:sz w:val="24"/>
          <w:szCs w:val="24"/>
        </w:rPr>
        <w:t xml:space="preserve"> poz. </w:t>
      </w:r>
      <w:r w:rsidR="002D5CF0">
        <w:rPr>
          <w:rFonts w:ascii="Times New Roman" w:hAnsi="Times New Roman"/>
          <w:iCs/>
          <w:sz w:val="24"/>
          <w:szCs w:val="24"/>
        </w:rPr>
        <w:t>1</w:t>
      </w:r>
      <w:r w:rsidR="00262B1A">
        <w:rPr>
          <w:rFonts w:ascii="Times New Roman" w:hAnsi="Times New Roman"/>
          <w:iCs/>
          <w:sz w:val="24"/>
          <w:szCs w:val="24"/>
        </w:rPr>
        <w:t>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505BA88"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Wszystkie koszty związane z przygotowaniem i złożeniem oferty ponosi Wykonawca.</w:t>
      </w:r>
    </w:p>
    <w:p w14:paraId="37D1BD5C"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045A56FB"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 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18C78585"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395A0AD8"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4E5EDDE7"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2873D42A" w14:textId="1DAB2AB9"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 U. 202</w:t>
      </w:r>
      <w:r w:rsidR="00033974">
        <w:rPr>
          <w:rFonts w:ascii="Times New Roman" w:hAnsi="Times New Roman"/>
          <w:iCs/>
          <w:sz w:val="24"/>
          <w:szCs w:val="24"/>
        </w:rPr>
        <w:t>4</w:t>
      </w:r>
      <w:r w:rsidR="004B7610">
        <w:rPr>
          <w:rFonts w:ascii="Times New Roman" w:hAnsi="Times New Roman"/>
          <w:iCs/>
          <w:sz w:val="24"/>
          <w:szCs w:val="24"/>
        </w:rPr>
        <w:t> r. poz. </w:t>
      </w:r>
      <w:r w:rsidR="00033974">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E9F22A6"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A0140E0"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5D22B3E7"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175C9FA7" w14:textId="68AD4C6B"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w:t>
      </w:r>
      <w:r>
        <w:rPr>
          <w:rFonts w:ascii="Times New Roman" w:hAnsi="Times New Roman"/>
          <w:color w:val="000000"/>
          <w:sz w:val="24"/>
          <w:szCs w:val="24"/>
        </w:rPr>
        <w:lastRenderedPageBreak/>
        <w:t>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57659160"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6E86E331" w14:textId="77777777" w:rsidR="004D3362" w:rsidRDefault="004D3362" w:rsidP="00D11008">
      <w:pPr>
        <w:pStyle w:val="Akapitzlist"/>
        <w:spacing w:after="0" w:line="240" w:lineRule="auto"/>
        <w:ind w:left="1224"/>
        <w:jc w:val="both"/>
        <w:rPr>
          <w:rFonts w:ascii="Times New Roman" w:eastAsia="Times New Roman" w:hAnsi="Times New Roman"/>
          <w:sz w:val="24"/>
          <w:szCs w:val="24"/>
          <w:lang w:eastAsia="pl-PL"/>
        </w:rPr>
      </w:pPr>
    </w:p>
    <w:p w14:paraId="47C6CE67" w14:textId="77777777" w:rsidR="006B3F29" w:rsidRPr="006B3F29" w:rsidRDefault="006B3F29"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39438C20" w14:textId="77777777" w:rsidR="00D34B74" w:rsidRPr="00D34B74" w:rsidRDefault="006B3F29" w:rsidP="00D11008">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5" w:name="mip51081567"/>
      <w:bookmarkEnd w:id="15"/>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pod rygorem nieważności poprzez Platformę e-Zamówienia, w formie elektronicznej w pliku .pdf, jpg, lub jednym z programów z pakietu MS OFFICE bądź zgodnym z nim pakiecie oprogramowania biurowego i podpisana podpisem kwalifikowanym lub w postaci elektronicznej w jednym z ww. formatów opatrzonego podpisem zaufanym lub podpisem osobistym.</w:t>
      </w:r>
    </w:p>
    <w:p w14:paraId="7C4F6267" w14:textId="47022B4A" w:rsidR="006B3F29" w:rsidRPr="00D34B74" w:rsidRDefault="006B3F29" w:rsidP="00D11008">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3"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4"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0C7EF6E4"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7DD24AD6"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078DF4EC"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6BF9BAE7" w14:textId="3EBB6BB3"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74489F">
        <w:rPr>
          <w:rFonts w:ascii="Times New Roman" w:eastAsia="Times New Roman" w:hAnsi="Times New Roman"/>
          <w:b/>
          <w:i/>
          <w:sz w:val="24"/>
          <w:szCs w:val="24"/>
          <w:lang w:eastAsia="pl-PL"/>
        </w:rPr>
        <w:t>„</w:t>
      </w:r>
      <w:r w:rsidR="00C8560D" w:rsidRPr="0074489F">
        <w:rPr>
          <w:rFonts w:ascii="Times New Roman" w:eastAsia="Times New Roman" w:hAnsi="Times New Roman"/>
          <w:b/>
          <w:sz w:val="24"/>
          <w:szCs w:val="24"/>
          <w:lang w:eastAsia="pl-PL"/>
        </w:rPr>
        <w:t>ZSZ1.272</w:t>
      </w:r>
      <w:r w:rsidR="0004357D" w:rsidRPr="0074489F">
        <w:rPr>
          <w:rFonts w:ascii="Times New Roman" w:eastAsia="Times New Roman" w:hAnsi="Times New Roman"/>
          <w:b/>
          <w:sz w:val="24"/>
          <w:szCs w:val="24"/>
          <w:lang w:eastAsia="pl-PL"/>
        </w:rPr>
        <w:t>.</w:t>
      </w:r>
      <w:r w:rsidR="00033974">
        <w:rPr>
          <w:rFonts w:ascii="Times New Roman" w:eastAsia="Times New Roman" w:hAnsi="Times New Roman"/>
          <w:b/>
          <w:sz w:val="24"/>
          <w:szCs w:val="24"/>
          <w:lang w:eastAsia="pl-PL"/>
        </w:rPr>
        <w:t>1</w:t>
      </w:r>
      <w:r w:rsidR="00712BB6">
        <w:rPr>
          <w:rFonts w:ascii="Times New Roman" w:eastAsia="Times New Roman" w:hAnsi="Times New Roman"/>
          <w:b/>
          <w:sz w:val="24"/>
          <w:szCs w:val="24"/>
          <w:lang w:eastAsia="pl-PL"/>
        </w:rPr>
        <w:t>1</w:t>
      </w:r>
      <w:r w:rsidR="0004357D" w:rsidRPr="0074489F">
        <w:rPr>
          <w:rFonts w:ascii="Times New Roman" w:eastAsia="Times New Roman" w:hAnsi="Times New Roman"/>
          <w:b/>
          <w:sz w:val="24"/>
          <w:szCs w:val="24"/>
          <w:lang w:eastAsia="pl-PL"/>
        </w:rPr>
        <w:t>.</w:t>
      </w:r>
      <w:r w:rsidR="00C8560D" w:rsidRPr="0074489F">
        <w:rPr>
          <w:rFonts w:ascii="Times New Roman" w:eastAsia="Times New Roman" w:hAnsi="Times New Roman"/>
          <w:b/>
          <w:sz w:val="24"/>
          <w:szCs w:val="24"/>
          <w:lang w:eastAsia="pl-PL"/>
        </w:rPr>
        <w:t>2</w:t>
      </w:r>
      <w:r w:rsidR="00712BB6">
        <w:rPr>
          <w:rFonts w:ascii="Times New Roman" w:eastAsia="Times New Roman" w:hAnsi="Times New Roman"/>
          <w:b/>
          <w:sz w:val="24"/>
          <w:szCs w:val="24"/>
          <w:lang w:eastAsia="pl-PL"/>
        </w:rPr>
        <w:t>5</w:t>
      </w:r>
      <w:r w:rsidR="00C8560D" w:rsidRPr="0074489F">
        <w:rPr>
          <w:rFonts w:ascii="Times New Roman" w:eastAsia="Times New Roman" w:hAnsi="Times New Roman"/>
          <w:b/>
          <w:sz w:val="24"/>
          <w:szCs w:val="24"/>
          <w:lang w:eastAsia="pl-PL"/>
        </w:rPr>
        <w:t xml:space="preserve">.KG </w:t>
      </w:r>
      <w:r w:rsidRPr="0074489F">
        <w:rPr>
          <w:rFonts w:ascii="Times New Roman" w:eastAsia="Times New Roman" w:hAnsi="Times New Roman"/>
          <w:b/>
          <w:sz w:val="24"/>
          <w:szCs w:val="24"/>
          <w:lang w:eastAsia="pl-PL"/>
        </w:rPr>
        <w:t xml:space="preserve">nazwa </w:t>
      </w:r>
      <w:r w:rsidRPr="00B723A8">
        <w:rPr>
          <w:rFonts w:ascii="Times New Roman" w:eastAsia="Times New Roman" w:hAnsi="Times New Roman"/>
          <w:b/>
          <w:sz w:val="24"/>
          <w:szCs w:val="24"/>
          <w:lang w:eastAsia="pl-PL"/>
        </w:rPr>
        <w:t>Wykonawcy</w:t>
      </w:r>
      <w:r w:rsidRPr="00B723A8">
        <w:rPr>
          <w:rFonts w:ascii="Times New Roman" w:eastAsia="Times New Roman" w:hAnsi="Times New Roman"/>
          <w:b/>
          <w:i/>
          <w:sz w:val="24"/>
          <w:szCs w:val="24"/>
          <w:lang w:eastAsia="pl-PL"/>
        </w:rPr>
        <w:t>”</w:t>
      </w:r>
    </w:p>
    <w:p w14:paraId="66842075" w14:textId="44E0879E" w:rsidR="006B3F29" w:rsidRPr="001016E9"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712BB6" w:rsidRPr="00712BB6">
        <w:rPr>
          <w:rFonts w:ascii="Times New Roman" w:eastAsia="Times New Roman" w:hAnsi="Times New Roman"/>
          <w:color w:val="FF0000"/>
          <w:sz w:val="24"/>
          <w:szCs w:val="24"/>
          <w:lang w:eastAsia="pl-PL"/>
        </w:rPr>
        <w:t>15</w:t>
      </w:r>
      <w:r w:rsidR="006F3F10" w:rsidRPr="00712BB6">
        <w:rPr>
          <w:rFonts w:ascii="Times New Roman" w:eastAsia="Times New Roman" w:hAnsi="Times New Roman"/>
          <w:color w:val="FF0000"/>
          <w:sz w:val="24"/>
          <w:szCs w:val="24"/>
          <w:lang w:eastAsia="pl-PL"/>
        </w:rPr>
        <w:t>.</w:t>
      </w:r>
      <w:r w:rsidR="007A0553" w:rsidRPr="00712BB6">
        <w:rPr>
          <w:rFonts w:ascii="Times New Roman" w:eastAsia="Times New Roman" w:hAnsi="Times New Roman"/>
          <w:color w:val="FF0000"/>
          <w:sz w:val="24"/>
          <w:szCs w:val="24"/>
          <w:lang w:eastAsia="pl-PL"/>
        </w:rPr>
        <w:t>12</w:t>
      </w:r>
      <w:r w:rsidR="003F53CD" w:rsidRPr="00712BB6">
        <w:rPr>
          <w:rFonts w:ascii="Times New Roman" w:eastAsia="Times New Roman" w:hAnsi="Times New Roman"/>
          <w:color w:val="FF0000"/>
          <w:sz w:val="24"/>
          <w:szCs w:val="24"/>
          <w:lang w:eastAsia="pl-PL"/>
        </w:rPr>
        <w:t>.</w:t>
      </w:r>
      <w:r w:rsidRPr="00712BB6">
        <w:rPr>
          <w:rFonts w:ascii="Times New Roman" w:eastAsia="Times New Roman" w:hAnsi="Times New Roman"/>
          <w:color w:val="FF0000"/>
          <w:sz w:val="24"/>
          <w:szCs w:val="24"/>
          <w:lang w:eastAsia="pl-PL"/>
        </w:rPr>
        <w:t>202</w:t>
      </w:r>
      <w:r w:rsidR="00712BB6" w:rsidRPr="00712BB6">
        <w:rPr>
          <w:rFonts w:ascii="Times New Roman" w:eastAsia="Times New Roman" w:hAnsi="Times New Roman"/>
          <w:color w:val="FF0000"/>
          <w:sz w:val="24"/>
          <w:szCs w:val="24"/>
          <w:lang w:eastAsia="pl-PL"/>
        </w:rPr>
        <w:t>5</w:t>
      </w:r>
      <w:r w:rsidRPr="00712BB6">
        <w:rPr>
          <w:rFonts w:ascii="Times New Roman" w:eastAsia="Times New Roman" w:hAnsi="Times New Roman"/>
          <w:color w:val="FF0000"/>
          <w:sz w:val="24"/>
          <w:szCs w:val="24"/>
          <w:lang w:eastAsia="pl-PL"/>
        </w:rPr>
        <w:t xml:space="preserve"> </w:t>
      </w:r>
      <w:r w:rsidRPr="001016E9">
        <w:rPr>
          <w:rFonts w:ascii="Times New Roman" w:eastAsia="Times New Roman" w:hAnsi="Times New Roman"/>
          <w:sz w:val="24"/>
          <w:szCs w:val="24"/>
          <w:lang w:eastAsia="pl-PL"/>
        </w:rPr>
        <w:t>r. do godziny 1</w:t>
      </w:r>
      <w:r w:rsidR="002A73D4">
        <w:rPr>
          <w:rFonts w:ascii="Times New Roman" w:eastAsia="Times New Roman" w:hAnsi="Times New Roman"/>
          <w:sz w:val="24"/>
          <w:szCs w:val="24"/>
          <w:lang w:eastAsia="pl-PL"/>
        </w:rPr>
        <w:t>2</w:t>
      </w:r>
      <w:r w:rsidRPr="001016E9">
        <w:rPr>
          <w:rFonts w:ascii="Times New Roman" w:eastAsia="Times New Roman" w:hAnsi="Times New Roman"/>
          <w:sz w:val="24"/>
          <w:szCs w:val="24"/>
          <w:lang w:eastAsia="pl-PL"/>
        </w:rPr>
        <w:t>:00.</w:t>
      </w:r>
    </w:p>
    <w:p w14:paraId="75DE221C"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65CF84CE"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6526BDC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1A4A9D09" w14:textId="0933EDC9" w:rsidR="006B3F29" w:rsidRPr="00B723A8" w:rsidRDefault="006B3F29" w:rsidP="00D11008">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6" w:name="mip51081568"/>
      <w:bookmarkEnd w:id="16"/>
      <w:r w:rsidRPr="00B723A8">
        <w:rPr>
          <w:rFonts w:ascii="Times New Roman" w:hAnsi="Times New Roman"/>
          <w:sz w:val="24"/>
        </w:rPr>
        <w:t xml:space="preserve">Otwarcie ofert nastąpi w </w:t>
      </w:r>
      <w:r w:rsidRPr="00167A49">
        <w:rPr>
          <w:rFonts w:ascii="Times New Roman" w:hAnsi="Times New Roman"/>
          <w:sz w:val="24"/>
        </w:rPr>
        <w:t xml:space="preserve">dniu </w:t>
      </w:r>
      <w:r w:rsidR="0004357D" w:rsidRPr="00B867E0">
        <w:rPr>
          <w:rFonts w:ascii="Times New Roman" w:hAnsi="Times New Roman"/>
          <w:color w:val="FF0000"/>
          <w:sz w:val="24"/>
        </w:rPr>
        <w:t>1</w:t>
      </w:r>
      <w:r w:rsidR="00712BB6" w:rsidRPr="00B867E0">
        <w:rPr>
          <w:rFonts w:ascii="Times New Roman" w:hAnsi="Times New Roman"/>
          <w:color w:val="FF0000"/>
          <w:sz w:val="24"/>
        </w:rPr>
        <w:t>5</w:t>
      </w:r>
      <w:r w:rsidR="006F3F10" w:rsidRPr="00B867E0">
        <w:rPr>
          <w:rFonts w:ascii="Times New Roman" w:hAnsi="Times New Roman"/>
          <w:color w:val="FF0000"/>
          <w:sz w:val="24"/>
        </w:rPr>
        <w:t>.</w:t>
      </w:r>
      <w:r w:rsidR="002D5CF0" w:rsidRPr="00B867E0">
        <w:rPr>
          <w:rFonts w:ascii="Times New Roman" w:hAnsi="Times New Roman"/>
          <w:color w:val="FF0000"/>
          <w:sz w:val="24"/>
        </w:rPr>
        <w:t>1</w:t>
      </w:r>
      <w:r w:rsidR="007A0553" w:rsidRPr="00B867E0">
        <w:rPr>
          <w:rFonts w:ascii="Times New Roman" w:hAnsi="Times New Roman"/>
          <w:color w:val="FF0000"/>
          <w:sz w:val="24"/>
        </w:rPr>
        <w:t>2</w:t>
      </w:r>
      <w:r w:rsidR="003F53CD" w:rsidRPr="00B867E0">
        <w:rPr>
          <w:rFonts w:ascii="Times New Roman" w:hAnsi="Times New Roman"/>
          <w:color w:val="FF0000"/>
          <w:sz w:val="24"/>
        </w:rPr>
        <w:t>.</w:t>
      </w:r>
      <w:r w:rsidRPr="00B867E0">
        <w:rPr>
          <w:rFonts w:ascii="Times New Roman" w:hAnsi="Times New Roman"/>
          <w:color w:val="FF0000"/>
          <w:sz w:val="24"/>
        </w:rPr>
        <w:t>202</w:t>
      </w:r>
      <w:r w:rsidR="00712BB6" w:rsidRPr="00B867E0">
        <w:rPr>
          <w:rFonts w:ascii="Times New Roman" w:hAnsi="Times New Roman"/>
          <w:color w:val="FF0000"/>
          <w:sz w:val="24"/>
        </w:rPr>
        <w:t>5</w:t>
      </w:r>
      <w:r w:rsidRPr="00B867E0">
        <w:rPr>
          <w:rFonts w:ascii="Times New Roman" w:hAnsi="Times New Roman"/>
          <w:color w:val="FF0000"/>
          <w:sz w:val="24"/>
        </w:rPr>
        <w:t xml:space="preserve"> </w:t>
      </w:r>
      <w:r w:rsidRPr="001016E9">
        <w:rPr>
          <w:rFonts w:ascii="Times New Roman" w:hAnsi="Times New Roman"/>
          <w:sz w:val="24"/>
        </w:rPr>
        <w:t>r. o godzinie 1</w:t>
      </w:r>
      <w:r w:rsidR="002A73D4">
        <w:rPr>
          <w:rFonts w:ascii="Times New Roman" w:hAnsi="Times New Roman"/>
          <w:sz w:val="24"/>
        </w:rPr>
        <w:t>2</w:t>
      </w:r>
      <w:r w:rsidRPr="001016E9">
        <w:rPr>
          <w:rFonts w:ascii="Times New Roman" w:hAnsi="Times New Roman"/>
          <w:sz w:val="24"/>
        </w:rPr>
        <w:t xml:space="preserve">:30 </w:t>
      </w:r>
      <w:r w:rsidRPr="00B723A8">
        <w:rPr>
          <w:rFonts w:ascii="Times New Roman" w:hAnsi="Times New Roman"/>
          <w:sz w:val="24"/>
        </w:rPr>
        <w:t>za pośrednictwem Platformy e-Zamówienia</w:t>
      </w:r>
      <w:r w:rsidRPr="00B723A8">
        <w:rPr>
          <w:rFonts w:ascii="Times New Roman" w:hAnsi="Times New Roman"/>
          <w:iCs/>
          <w:color w:val="000000" w:themeColor="text1"/>
          <w:sz w:val="24"/>
        </w:rPr>
        <w:t>.</w:t>
      </w:r>
    </w:p>
    <w:p w14:paraId="3B7728C7"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lastRenderedPageBreak/>
        <w:t>W przypadku awarii systemu teleinformatycznego, która powoduje brak możliwości otwarcia ofert w terminie określonym przez Zamawiającego, otwarcie ofert następuje niezwłocznie po usunięciu awarii.</w:t>
      </w:r>
    </w:p>
    <w:p w14:paraId="65643135"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FC0B311"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2EA273D6"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2942985C" w14:textId="30D7F046" w:rsidR="004D3362" w:rsidRDefault="00B57B61" w:rsidP="00D11008">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7ADBBD10" w14:textId="77777777" w:rsidR="004D3362" w:rsidRDefault="00B57B61" w:rsidP="00D11008">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5AF0FF21" w14:textId="77777777" w:rsidR="004D3362" w:rsidRDefault="00B57B61" w:rsidP="00D11008">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6A78799D" w14:textId="77777777" w:rsidR="004D3362" w:rsidRDefault="004D3362" w:rsidP="00D11008">
      <w:pPr>
        <w:pStyle w:val="Nagwek"/>
        <w:ind w:left="1021"/>
        <w:jc w:val="both"/>
        <w:rPr>
          <w:rFonts w:ascii="Times New Roman" w:hAnsi="Times New Roman"/>
          <w:sz w:val="24"/>
        </w:rPr>
      </w:pPr>
    </w:p>
    <w:p w14:paraId="2ADE7A11"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5">
        <w:r>
          <w:rPr>
            <w:rFonts w:ascii="Times New Roman" w:eastAsia="Times New Roman" w:hAnsi="Times New Roman"/>
            <w:b/>
            <w:sz w:val="24"/>
            <w:szCs w:val="24"/>
            <w:lang w:eastAsia="pl-PL"/>
          </w:rPr>
          <w:t>;</w:t>
        </w:r>
      </w:hyperlink>
    </w:p>
    <w:p w14:paraId="33FDA595"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bookmarkStart w:id="17" w:name="mip51081569"/>
      <w:bookmarkEnd w:id="17"/>
      <w:r>
        <w:rPr>
          <w:rFonts w:ascii="Times New Roman" w:hAnsi="Times New Roman"/>
          <w:sz w:val="24"/>
          <w:szCs w:val="24"/>
        </w:rPr>
        <w:t>Zamawiający wykluczy z postępowania Wykonawcę w przypadku zaistnienia którejkolwiek z okoliczności przewidzianej w:</w:t>
      </w:r>
    </w:p>
    <w:p w14:paraId="24C622F1" w14:textId="77777777" w:rsidR="004D3362" w:rsidRDefault="00B57B61" w:rsidP="00D11008">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60373AE9" w14:textId="1C7B30AF" w:rsidR="004D3362" w:rsidRDefault="00B57B61" w:rsidP="00D11008">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6B3F29" w:rsidRPr="00B723A8">
        <w:rPr>
          <w:rFonts w:ascii="Times New Roman" w:hAnsi="Times New Roman"/>
          <w:sz w:val="24"/>
          <w:szCs w:val="24"/>
        </w:rPr>
        <w:t>Dz. U. z 202</w:t>
      </w:r>
      <w:r w:rsidR="00712BB6">
        <w:rPr>
          <w:rFonts w:ascii="Times New Roman" w:hAnsi="Times New Roman"/>
          <w:sz w:val="24"/>
          <w:szCs w:val="24"/>
        </w:rPr>
        <w:t>5</w:t>
      </w:r>
      <w:r w:rsidR="006B3F29" w:rsidRPr="00B723A8">
        <w:rPr>
          <w:rFonts w:ascii="Times New Roman" w:hAnsi="Times New Roman"/>
          <w:sz w:val="24"/>
          <w:szCs w:val="24"/>
        </w:rPr>
        <w:t xml:space="preserve"> r. poz.</w:t>
      </w:r>
      <w:r w:rsidR="00033974">
        <w:rPr>
          <w:rFonts w:ascii="Times New Roman" w:hAnsi="Times New Roman"/>
          <w:sz w:val="24"/>
          <w:szCs w:val="24"/>
        </w:rPr>
        <w:t>5</w:t>
      </w:r>
      <w:r w:rsidR="00337286">
        <w:rPr>
          <w:rFonts w:ascii="Times New Roman" w:hAnsi="Times New Roman"/>
          <w:sz w:val="24"/>
          <w:szCs w:val="24"/>
        </w:rPr>
        <w:t>14</w:t>
      </w:r>
      <w:r>
        <w:rPr>
          <w:rFonts w:ascii="Times New Roman" w:hAnsi="Times New Roman"/>
          <w:sz w:val="24"/>
          <w:szCs w:val="24"/>
        </w:rPr>
        <w:t>).</w:t>
      </w:r>
    </w:p>
    <w:p w14:paraId="41DBE1CC"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2B723131"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56D5F5B9"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69409AA3" w14:textId="77777777" w:rsidR="00477D3A" w:rsidRDefault="00B57B61" w:rsidP="00D11008">
      <w:pPr>
        <w:numPr>
          <w:ilvl w:val="1"/>
          <w:numId w:val="1"/>
        </w:numPr>
        <w:spacing w:after="0" w:line="240" w:lineRule="auto"/>
        <w:ind w:left="1021" w:hanging="624"/>
        <w:jc w:val="both"/>
        <w:rPr>
          <w:rFonts w:ascii="Times New Roman" w:hAnsi="Times New Roman"/>
          <w:sz w:val="24"/>
          <w:szCs w:val="24"/>
        </w:rPr>
      </w:pPr>
      <w:bookmarkStart w:id="18" w:name="mip51081570"/>
      <w:bookmarkEnd w:id="18"/>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6E7956A6" w14:textId="6F0A9FAE" w:rsidR="00477D3A" w:rsidRPr="00A53A03" w:rsidRDefault="00477D3A" w:rsidP="00D11008">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033974">
        <w:rPr>
          <w:rFonts w:ascii="Times New Roman" w:hAnsi="Times New Roman"/>
          <w:sz w:val="24"/>
          <w:szCs w:val="24"/>
        </w:rPr>
        <w:t>4</w:t>
      </w:r>
      <w:r w:rsidRPr="00A53A03">
        <w:rPr>
          <w:rFonts w:ascii="Times New Roman" w:hAnsi="Times New Roman"/>
          <w:sz w:val="24"/>
          <w:szCs w:val="24"/>
        </w:rPr>
        <w:t xml:space="preserve"> r. poz. </w:t>
      </w:r>
      <w:r w:rsidR="00033974">
        <w:rPr>
          <w:rFonts w:ascii="Times New Roman" w:hAnsi="Times New Roman"/>
          <w:sz w:val="24"/>
          <w:szCs w:val="24"/>
        </w:rPr>
        <w:t>361</w:t>
      </w:r>
      <w:r w:rsidR="002D5CF0">
        <w:rPr>
          <w:rFonts w:ascii="Times New Roman" w:hAnsi="Times New Roman"/>
          <w:sz w:val="24"/>
          <w:szCs w:val="24"/>
        </w:rPr>
        <w:t xml:space="preserve"> </w:t>
      </w:r>
      <w:r w:rsidRPr="00A53A03">
        <w:rPr>
          <w:rFonts w:ascii="Times New Roman" w:hAnsi="Times New Roman"/>
          <w:sz w:val="24"/>
          <w:szCs w:val="24"/>
        </w:rPr>
        <w:t>z </w:t>
      </w:r>
      <w:proofErr w:type="spellStart"/>
      <w:r w:rsidRPr="00A53A03">
        <w:rPr>
          <w:rFonts w:ascii="Times New Roman" w:hAnsi="Times New Roman"/>
          <w:sz w:val="24"/>
          <w:szCs w:val="24"/>
        </w:rPr>
        <w:t>późn</w:t>
      </w:r>
      <w:proofErr w:type="spellEnd"/>
      <w:r w:rsidRPr="00A53A03">
        <w:rPr>
          <w:rFonts w:ascii="Times New Roman" w:hAnsi="Times New Roman"/>
          <w:sz w:val="24"/>
          <w:szCs w:val="24"/>
        </w:rPr>
        <w:t>. zm.), dla celów zastosowania kryterium ceny, Zamawiający doliczy do przedstawionej w tej ofercie ceny kwotę podatku od towarów i usług, którą miałby obowiązek rozliczyć.</w:t>
      </w:r>
    </w:p>
    <w:p w14:paraId="3FFE0CAD" w14:textId="77777777" w:rsidR="00477D3A" w:rsidRPr="00A53A03" w:rsidRDefault="00477D3A" w:rsidP="00D11008">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03911C2"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86AE8D5"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Wykonawca w formularzu Oferta poda łączną wartość brutto za zrealizowanie całości przedmiotu zamówienia.</w:t>
      </w:r>
    </w:p>
    <w:p w14:paraId="38733DC6"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38159B4A"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2FF32EDD"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1F59AAFB"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4E0118BA"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1B1E8498" w14:textId="77777777" w:rsidR="004D3362" w:rsidRDefault="004D3362" w:rsidP="00D11008">
      <w:pPr>
        <w:spacing w:after="0" w:line="240" w:lineRule="auto"/>
        <w:ind w:left="1021"/>
        <w:jc w:val="both"/>
        <w:rPr>
          <w:rFonts w:ascii="Times New Roman" w:hAnsi="Times New Roman"/>
          <w:sz w:val="24"/>
          <w:szCs w:val="24"/>
        </w:rPr>
      </w:pPr>
    </w:p>
    <w:p w14:paraId="7CD179B5"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583AAEA2" w14:textId="77777777" w:rsidR="00532D80" w:rsidRPr="00366628" w:rsidRDefault="00532D80" w:rsidP="00D11008">
      <w:pPr>
        <w:numPr>
          <w:ilvl w:val="1"/>
          <w:numId w:val="1"/>
        </w:numPr>
        <w:tabs>
          <w:tab w:val="clear" w:pos="0"/>
        </w:tabs>
        <w:spacing w:after="0" w:line="240" w:lineRule="auto"/>
        <w:ind w:left="1134" w:hanging="708"/>
        <w:jc w:val="both"/>
        <w:rPr>
          <w:rFonts w:ascii="Times New Roman" w:hAnsi="Times New Roman"/>
          <w:sz w:val="24"/>
          <w:szCs w:val="24"/>
        </w:rPr>
      </w:pPr>
      <w:bookmarkStart w:id="19" w:name="mip51081571"/>
      <w:bookmarkEnd w:id="19"/>
      <w:r w:rsidRPr="004D4AE5">
        <w:rPr>
          <w:rFonts w:ascii="Times New Roman" w:hAnsi="Times New Roman"/>
          <w:sz w:val="24"/>
          <w:szCs w:val="24"/>
        </w:rPr>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14:paraId="5E4A62C1" w14:textId="77777777" w:rsidR="00532D80" w:rsidRPr="00CE3BCF" w:rsidRDefault="00532D80" w:rsidP="00D11008">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14:paraId="66BB6126"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r w:rsidRPr="00366628">
        <w:rPr>
          <w:rFonts w:ascii="Times New Roman" w:eastAsia="TimesNewRoman" w:hAnsi="Times New Roman"/>
          <w:sz w:val="24"/>
          <w:szCs w:val="24"/>
          <w:lang w:val="en-US"/>
        </w:rPr>
        <w:t>Cmin</w:t>
      </w:r>
      <w:proofErr w:type="spellEnd"/>
      <w:r w:rsidRPr="00366628">
        <w:rPr>
          <w:rFonts w:ascii="Times New Roman" w:eastAsia="TimesNewRoman" w:hAnsi="Times New Roman"/>
          <w:sz w:val="24"/>
          <w:szCs w:val="24"/>
          <w:lang w:val="en-US"/>
        </w:rPr>
        <w:t xml:space="preserve"> :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14:paraId="3D8AE33E"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t>gdzie:</w:t>
      </w:r>
    </w:p>
    <w:p w14:paraId="143CA5B5"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Xc</w:t>
      </w:r>
      <w:proofErr w:type="spellEnd"/>
      <w:r w:rsidRPr="00366628">
        <w:rPr>
          <w:rFonts w:ascii="Times New Roman" w:eastAsia="TimesNewRoman" w:hAnsi="Times New Roman"/>
          <w:sz w:val="24"/>
          <w:szCs w:val="24"/>
        </w:rPr>
        <w:tab/>
        <w:t>wartość punktowa ceny</w:t>
      </w:r>
    </w:p>
    <w:p w14:paraId="75ADBE9B"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14:paraId="257646CF" w14:textId="77777777" w:rsidR="00B34988" w:rsidRDefault="00532D80" w:rsidP="00D11008">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14:paraId="45872879"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Niezwłocznie po wyborze najkorzystniejszej oferty zamawiający informuje równocześnie wykonawców, którzy złożyli oferty, o:</w:t>
      </w:r>
    </w:p>
    <w:p w14:paraId="6D28896A" w14:textId="77777777" w:rsidR="004D3362" w:rsidRDefault="00B57B61" w:rsidP="00D11008">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72C9115" w14:textId="77777777" w:rsidR="004D3362" w:rsidRDefault="00B57B61" w:rsidP="00D11008">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3C6A9EC" w14:textId="3FF3888E" w:rsidR="004D3362" w:rsidRDefault="00B57B61" w:rsidP="00D11008">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47718DA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6A547EC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4691B30D"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20" w:name="mip51081572"/>
      <w:bookmarkEnd w:id="20"/>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5E8ECA1F"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26ECDD48" w14:textId="0D771A54"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Wykonawca zobowiązany jest do dostarczenia Zamawiającemu przed podpisaniem umowy </w:t>
      </w:r>
      <w:r w:rsidR="007F6B8F">
        <w:rPr>
          <w:rFonts w:ascii="Times New Roman" w:hAnsi="Times New Roman"/>
          <w:sz w:val="24"/>
          <w:szCs w:val="24"/>
        </w:rPr>
        <w:t>F</w:t>
      </w:r>
      <w:r>
        <w:rPr>
          <w:rFonts w:ascii="Times New Roman" w:hAnsi="Times New Roman"/>
          <w:sz w:val="24"/>
          <w:szCs w:val="24"/>
        </w:rPr>
        <w:t xml:space="preserve">ormularza cenowego zawierającego ilości poszczególnego asortymentu </w:t>
      </w:r>
      <w:r>
        <w:rPr>
          <w:rFonts w:ascii="Times New Roman" w:hAnsi="Times New Roman"/>
          <w:sz w:val="24"/>
          <w:szCs w:val="24"/>
        </w:rPr>
        <w:lastRenderedPageBreak/>
        <w:t>wskazanych w Opisie przedmiotu zamówienia, cenę jednostkową</w:t>
      </w:r>
      <w:r w:rsidR="00C8560D">
        <w:rPr>
          <w:rFonts w:ascii="Times New Roman" w:hAnsi="Times New Roman"/>
          <w:sz w:val="24"/>
          <w:szCs w:val="24"/>
        </w:rPr>
        <w:t xml:space="preserve"> netto</w:t>
      </w:r>
      <w:r>
        <w:rPr>
          <w:rFonts w:ascii="Times New Roman" w:hAnsi="Times New Roman"/>
          <w:sz w:val="24"/>
          <w:szCs w:val="24"/>
        </w:rPr>
        <w:t xml:space="preserve"> danej pozycji, </w:t>
      </w:r>
      <w:r w:rsidR="00C8560D">
        <w:rPr>
          <w:rFonts w:ascii="Times New Roman" w:hAnsi="Times New Roman"/>
          <w:sz w:val="24"/>
          <w:szCs w:val="24"/>
        </w:rPr>
        <w:t xml:space="preserve">stawkę podatku VAT, wartość netto (iloczyn ilości i ceny jednostkowej netto) </w:t>
      </w:r>
      <w:r>
        <w:rPr>
          <w:rFonts w:ascii="Times New Roman" w:hAnsi="Times New Roman"/>
          <w:sz w:val="24"/>
          <w:szCs w:val="24"/>
        </w:rPr>
        <w:t>wartości brutto danej pozycji (</w:t>
      </w:r>
      <w:r w:rsidR="00C8560D">
        <w:rPr>
          <w:rFonts w:ascii="Times New Roman" w:hAnsi="Times New Roman"/>
          <w:sz w:val="24"/>
          <w:szCs w:val="24"/>
        </w:rPr>
        <w:t>wartości netto powiększonej o stawkę podatku VAT)</w:t>
      </w:r>
      <w:r w:rsidR="00ED5FDF">
        <w:rPr>
          <w:rFonts w:ascii="Times New Roman" w:hAnsi="Times New Roman"/>
          <w:sz w:val="24"/>
          <w:szCs w:val="24"/>
        </w:rPr>
        <w:t xml:space="preserve"> </w:t>
      </w:r>
      <w:r>
        <w:rPr>
          <w:rFonts w:ascii="Times New Roman" w:hAnsi="Times New Roman"/>
          <w:sz w:val="24"/>
          <w:szCs w:val="24"/>
        </w:rPr>
        <w:t>ilości i</w:t>
      </w:r>
      <w:r w:rsidR="00477D3A">
        <w:rPr>
          <w:rFonts w:ascii="Times New Roman" w:hAnsi="Times New Roman"/>
          <w:sz w:val="24"/>
          <w:szCs w:val="24"/>
        </w:rPr>
        <w:t xml:space="preserve"> </w:t>
      </w:r>
      <w:r>
        <w:rPr>
          <w:rFonts w:ascii="Times New Roman" w:hAnsi="Times New Roman"/>
          <w:sz w:val="24"/>
          <w:szCs w:val="24"/>
        </w:rPr>
        <w:t>ceny jednostkowej brutto) oraz sumę wartość brutto wszystkich pozycji. Łączna kwota brutto wskazana w</w:t>
      </w:r>
      <w:r w:rsidR="00C8560D">
        <w:rPr>
          <w:rFonts w:ascii="Times New Roman" w:hAnsi="Times New Roman"/>
          <w:sz w:val="24"/>
          <w:szCs w:val="24"/>
        </w:rPr>
        <w:t xml:space="preserve"> </w:t>
      </w:r>
      <w:r>
        <w:rPr>
          <w:rFonts w:ascii="Times New Roman" w:hAnsi="Times New Roman"/>
          <w:sz w:val="24"/>
          <w:szCs w:val="24"/>
        </w:rPr>
        <w:t>Formularzu cenowym musi być równa kwocie brutto wskazanej w</w:t>
      </w:r>
      <w:r w:rsidR="00477D3A">
        <w:rPr>
          <w:rFonts w:ascii="Times New Roman" w:hAnsi="Times New Roman"/>
          <w:sz w:val="24"/>
          <w:szCs w:val="24"/>
        </w:rPr>
        <w:t xml:space="preserve"> </w:t>
      </w:r>
      <w:r>
        <w:rPr>
          <w:rFonts w:ascii="Times New Roman" w:hAnsi="Times New Roman"/>
          <w:sz w:val="24"/>
          <w:szCs w:val="24"/>
        </w:rPr>
        <w:t>ofercie Wykonawcy.</w:t>
      </w:r>
    </w:p>
    <w:p w14:paraId="446063DD"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40E3F6C4"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47EA31C"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09441DDA"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1539DBE9"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67B63775" w14:textId="77777777" w:rsidR="004D3362" w:rsidRDefault="004D3362" w:rsidP="00D11008">
      <w:pPr>
        <w:spacing w:after="0" w:line="240" w:lineRule="auto"/>
        <w:ind w:left="993"/>
        <w:rPr>
          <w:rFonts w:ascii="Times New Roman" w:hAnsi="Times New Roman"/>
          <w:sz w:val="24"/>
          <w:szCs w:val="24"/>
        </w:rPr>
      </w:pPr>
    </w:p>
    <w:p w14:paraId="547A7E16"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A43F21F"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21" w:name="mip51081573"/>
      <w:bookmarkEnd w:id="21"/>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1BAC9131"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464AB714"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3B5E4F89" w14:textId="77777777" w:rsidR="004D3362" w:rsidRDefault="00B57B61" w:rsidP="00D11008">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2C1E095F" w14:textId="77777777" w:rsidR="004D3362" w:rsidRDefault="00B57B61" w:rsidP="00D11008">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175A49BF" w14:textId="77777777" w:rsidR="004D3362" w:rsidRDefault="00B57B61" w:rsidP="00D11008">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7DCBDBC1"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10BA843C"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2" w:name="mip51081576"/>
      <w:bookmarkEnd w:id="22"/>
      <w:r>
        <w:rPr>
          <w:rFonts w:ascii="Times New Roman" w:eastAsia="Times New Roman" w:hAnsi="Times New Roman"/>
          <w:b/>
          <w:sz w:val="24"/>
          <w:szCs w:val="24"/>
          <w:lang w:eastAsia="pl-PL"/>
        </w:rPr>
        <w:t>Informacja o warunkach udziału w postępowaniu, jeżeli Zamawiający je przewiduje;</w:t>
      </w:r>
    </w:p>
    <w:p w14:paraId="5E6FB4DB"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7"/>
      <w:bookmarkEnd w:id="23"/>
      <w:r>
        <w:rPr>
          <w:rFonts w:ascii="Times New Roman" w:eastAsia="Times New Roman" w:hAnsi="Times New Roman"/>
          <w:sz w:val="24"/>
          <w:szCs w:val="24"/>
          <w:lang w:eastAsia="pl-PL"/>
        </w:rPr>
        <w:t>O udzielenie Zamówienia mogą ubiegać się Wykonawcy, którzy spełniają następujące warunki udziału w postępowaniu:</w:t>
      </w:r>
    </w:p>
    <w:p w14:paraId="7E7A2533"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EF20818"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162D5038"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636B4377"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Zdolność techniczna lub zawodowa. </w:t>
      </w:r>
      <w:r w:rsidR="00410DDC">
        <w:rPr>
          <w:rFonts w:ascii="Times New Roman" w:eastAsia="Times New Roman" w:hAnsi="Times New Roman"/>
          <w:sz w:val="24"/>
          <w:szCs w:val="24"/>
          <w:lang w:eastAsia="pl-PL"/>
        </w:rPr>
        <w:t>Zamawiający odstępuje od opisu warunku w tym zakresie.</w:t>
      </w:r>
    </w:p>
    <w:p w14:paraId="2508253E"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44897C69"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76AD85"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08EBBE4E"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56F07AE5"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62A784BF"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4F9C8042"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F13AE5" w14:textId="77777777" w:rsidR="004D3362" w:rsidRDefault="004D3362" w:rsidP="00D11008">
      <w:pPr>
        <w:pStyle w:val="Akapitzlist"/>
        <w:spacing w:after="0" w:line="240" w:lineRule="auto"/>
        <w:ind w:left="1701"/>
        <w:jc w:val="both"/>
        <w:rPr>
          <w:rFonts w:ascii="Times New Roman" w:hAnsi="Times New Roman"/>
          <w:sz w:val="24"/>
          <w:szCs w:val="24"/>
        </w:rPr>
      </w:pPr>
    </w:p>
    <w:p w14:paraId="5E6D31A4"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1E16413D" w14:textId="77777777" w:rsidR="00D87287" w:rsidRPr="004D1548" w:rsidRDefault="005F40AD" w:rsidP="00D11008">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4" w:name="mip51081578"/>
      <w:bookmarkEnd w:id="24"/>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56D180C6"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3E460DF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20917A25" w14:textId="357D7B70" w:rsidR="004D3362" w:rsidRDefault="00C8560D"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79"/>
      <w:bookmarkEnd w:id="25"/>
      <w:r>
        <w:rPr>
          <w:rFonts w:ascii="Times New Roman" w:eastAsia="Times New Roman" w:hAnsi="Times New Roman"/>
          <w:sz w:val="24"/>
          <w:szCs w:val="24"/>
          <w:lang w:eastAsia="pl-PL"/>
        </w:rPr>
        <w:t>Zamawiający nie dopuszcza możliwość złożenia ofert częściowych. Przedmiot niniejszego postępowania został wyodrębniony do oddzielnego postępowania, pozostałe produkty spożywcze zostały objęte innymi postępowaniami prowadzonymi przez Zamawiającego. Dalszy podział zamówienia na części jest nie celowy ze względów ekonomicznych i organizacyjnych. Zamówienie jest dostępne dla mikro, małych, średnich i dużych przedsiębiorstw, tym samym nie prowadzi do zawężenia kręgu potencjalnych Wykonawców</w:t>
      </w:r>
    </w:p>
    <w:p w14:paraId="08079BA3"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26EA668D"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96CFAC1"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0"/>
      <w:bookmarkEnd w:id="26"/>
      <w:r>
        <w:rPr>
          <w:rFonts w:ascii="Times New Roman" w:eastAsia="Times New Roman" w:hAnsi="Times New Roman"/>
          <w:sz w:val="24"/>
          <w:szCs w:val="24"/>
          <w:lang w:eastAsia="pl-PL"/>
        </w:rPr>
        <w:t>Zamawiający nie dopuszcza możliwość złożenia oferty częściowej.</w:t>
      </w:r>
    </w:p>
    <w:p w14:paraId="34DC7530" w14:textId="77777777" w:rsidR="004D3362" w:rsidRDefault="004D3362" w:rsidP="00D11008">
      <w:pPr>
        <w:pStyle w:val="Akapitzlist"/>
        <w:spacing w:after="0" w:line="240" w:lineRule="auto"/>
        <w:ind w:left="360"/>
        <w:jc w:val="both"/>
        <w:rPr>
          <w:rFonts w:ascii="Times New Roman" w:eastAsia="Times New Roman" w:hAnsi="Times New Roman"/>
          <w:b/>
          <w:sz w:val="24"/>
          <w:szCs w:val="24"/>
          <w:lang w:eastAsia="pl-PL"/>
        </w:rPr>
      </w:pPr>
    </w:p>
    <w:p w14:paraId="0888795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6A3122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1"/>
      <w:bookmarkEnd w:id="27"/>
      <w:r>
        <w:rPr>
          <w:rFonts w:ascii="Times New Roman" w:eastAsia="Times New Roman" w:hAnsi="Times New Roman"/>
          <w:sz w:val="24"/>
          <w:szCs w:val="24"/>
          <w:lang w:eastAsia="pl-PL"/>
        </w:rPr>
        <w:t>Zamawiający nie dopuszcza możliwość złożenia oferty wariantowej.</w:t>
      </w:r>
    </w:p>
    <w:p w14:paraId="68FD7548" w14:textId="77777777" w:rsidR="004D3362" w:rsidRDefault="004D3362" w:rsidP="00D11008">
      <w:pPr>
        <w:spacing w:after="0" w:line="240" w:lineRule="auto"/>
        <w:jc w:val="both"/>
        <w:rPr>
          <w:rFonts w:ascii="Times New Roman" w:eastAsia="Times New Roman" w:hAnsi="Times New Roman"/>
          <w:sz w:val="24"/>
          <w:szCs w:val="24"/>
          <w:lang w:eastAsia="pl-PL"/>
        </w:rPr>
      </w:pPr>
    </w:p>
    <w:p w14:paraId="5E892DA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Wymagania w zakresie zatrudnienia na podstawie stosunku pracy, w okolicznościach, o których mowa w art. 95 ustawy.</w:t>
      </w:r>
    </w:p>
    <w:p w14:paraId="4FAA8D4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2"/>
      <w:bookmarkEnd w:id="28"/>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5CFBD767" w14:textId="77777777" w:rsidR="004D3362" w:rsidRDefault="004D3362" w:rsidP="00D11008">
      <w:pPr>
        <w:spacing w:after="0" w:line="240" w:lineRule="auto"/>
        <w:jc w:val="both"/>
        <w:rPr>
          <w:rFonts w:ascii="Times New Roman" w:eastAsia="Times New Roman" w:hAnsi="Times New Roman"/>
          <w:sz w:val="24"/>
          <w:szCs w:val="24"/>
          <w:lang w:eastAsia="pl-PL"/>
        </w:rPr>
      </w:pPr>
    </w:p>
    <w:p w14:paraId="4483841A"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046FB2B0"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3"/>
      <w:bookmarkEnd w:id="29"/>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4C26CA3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0728E71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47354267"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4"/>
      <w:bookmarkEnd w:id="30"/>
      <w:r>
        <w:rPr>
          <w:rFonts w:ascii="Times New Roman" w:eastAsia="Times New Roman" w:hAnsi="Times New Roman"/>
          <w:sz w:val="24"/>
          <w:szCs w:val="24"/>
          <w:lang w:eastAsia="pl-PL"/>
        </w:rPr>
        <w:t>Zamawiający nie zastrzega możliwości ubiegania się o udzielenie zamówienia wyłącznie przez Wykonawców o których mowa w art. 94 ustawy.</w:t>
      </w:r>
    </w:p>
    <w:p w14:paraId="1447B351" w14:textId="77777777" w:rsidR="00F725AB" w:rsidRDefault="00F725AB" w:rsidP="00D11008">
      <w:pPr>
        <w:pStyle w:val="Akapitzlist"/>
        <w:spacing w:after="0" w:line="240" w:lineRule="auto"/>
        <w:ind w:left="1021"/>
        <w:jc w:val="both"/>
        <w:rPr>
          <w:rFonts w:ascii="Times New Roman" w:eastAsia="Times New Roman" w:hAnsi="Times New Roman"/>
          <w:sz w:val="24"/>
          <w:szCs w:val="24"/>
          <w:lang w:eastAsia="pl-PL"/>
        </w:rPr>
      </w:pPr>
    </w:p>
    <w:p w14:paraId="21DA7456"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4ADD923"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5"/>
      <w:bookmarkEnd w:id="31"/>
      <w:r>
        <w:rPr>
          <w:rFonts w:ascii="Times New Roman" w:eastAsia="Times New Roman" w:hAnsi="Times New Roman"/>
          <w:sz w:val="24"/>
          <w:szCs w:val="24"/>
          <w:lang w:eastAsia="pl-PL"/>
        </w:rPr>
        <w:t>Zamawiający nie żąda wniesienia wadium.</w:t>
      </w:r>
    </w:p>
    <w:p w14:paraId="2C700203"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6009EEF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7820D38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2" w:name="mip51081586"/>
      <w:bookmarkEnd w:id="32"/>
      <w:r>
        <w:rPr>
          <w:rFonts w:ascii="Times New Roman" w:eastAsia="Times New Roman" w:hAnsi="Times New Roman"/>
          <w:sz w:val="24"/>
          <w:szCs w:val="24"/>
          <w:lang w:eastAsia="pl-PL"/>
        </w:rPr>
        <w:t>Zamawiający nie przewiduje udzielenie zamówienia, o którym mowa w art. 214 ust. 1 pkt. 7) ustawy.</w:t>
      </w:r>
    </w:p>
    <w:p w14:paraId="1E5F56BB" w14:textId="77777777" w:rsidR="005E74B8" w:rsidRDefault="005E74B8" w:rsidP="00D11008">
      <w:pPr>
        <w:pStyle w:val="Akapitzlist"/>
        <w:spacing w:after="0" w:line="240" w:lineRule="auto"/>
        <w:ind w:left="1021"/>
        <w:jc w:val="both"/>
        <w:rPr>
          <w:rFonts w:ascii="Times New Roman" w:eastAsia="Times New Roman" w:hAnsi="Times New Roman"/>
          <w:sz w:val="24"/>
          <w:szCs w:val="24"/>
          <w:lang w:eastAsia="pl-PL"/>
        </w:rPr>
      </w:pPr>
    </w:p>
    <w:p w14:paraId="4A8F0D7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D0362CB"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3" w:name="mip51081587"/>
      <w:bookmarkEnd w:id="33"/>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35F1EF2C" w14:textId="77777777" w:rsidR="004D3362" w:rsidRDefault="004D3362" w:rsidP="00D11008">
      <w:pPr>
        <w:pStyle w:val="Akapitzlist"/>
        <w:spacing w:after="0" w:line="240" w:lineRule="auto"/>
        <w:ind w:left="360"/>
        <w:jc w:val="both"/>
        <w:rPr>
          <w:rFonts w:ascii="Times New Roman" w:eastAsia="Times New Roman" w:hAnsi="Times New Roman"/>
          <w:b/>
          <w:sz w:val="24"/>
          <w:szCs w:val="24"/>
          <w:lang w:eastAsia="pl-PL"/>
        </w:rPr>
      </w:pPr>
    </w:p>
    <w:p w14:paraId="1D713457"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1AF1C0C7"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34" w:name="mip51081588"/>
      <w:bookmarkEnd w:id="34"/>
      <w:r>
        <w:rPr>
          <w:rFonts w:ascii="Times New Roman" w:hAnsi="Times New Roman"/>
          <w:sz w:val="24"/>
          <w:szCs w:val="24"/>
        </w:rPr>
        <w:t>Wszystkie rozliczenia związane z przedmiotem zamówienia będą się odbywały w polskich złotych. Nie dopuszcza się rozliczenia rozliczeń w walutach obcych.</w:t>
      </w:r>
    </w:p>
    <w:p w14:paraId="477D5D99"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2F7C7F1D"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56254EC8" w14:textId="77777777" w:rsidR="004D3362" w:rsidRDefault="00B57B61" w:rsidP="00D11008">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5" w:name="mip51081589"/>
      <w:bookmarkEnd w:id="35"/>
      <w:r>
        <w:rPr>
          <w:rFonts w:ascii="Times New Roman" w:eastAsia="Times New Roman" w:hAnsi="Times New Roman"/>
          <w:sz w:val="24"/>
          <w:szCs w:val="24"/>
          <w:lang w:eastAsia="pl-PL"/>
        </w:rPr>
        <w:t>Nie przewiduje się zwrotu kosztów udziału w postępowaniu.</w:t>
      </w:r>
    </w:p>
    <w:p w14:paraId="704C20ED"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33980ED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6B7F54B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0"/>
      <w:bookmarkEnd w:id="36"/>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0EE1797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7AFDE90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Maksymalną liczbę wykonawców, z którymi Zamawiający zawrze umowę ramową, jeżeli Zamawiający przewiduje zawarcie umowy ramowej;</w:t>
      </w:r>
    </w:p>
    <w:p w14:paraId="79E0A13A"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1"/>
      <w:bookmarkEnd w:id="37"/>
      <w:r>
        <w:rPr>
          <w:rFonts w:ascii="Times New Roman" w:eastAsia="Times New Roman" w:hAnsi="Times New Roman"/>
          <w:sz w:val="24"/>
          <w:szCs w:val="24"/>
          <w:lang w:eastAsia="pl-PL"/>
        </w:rPr>
        <w:t>Postępowanie nie jest prowadzone w celu zawarcia umowy ramowej.</w:t>
      </w:r>
    </w:p>
    <w:p w14:paraId="39963491"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526B7A5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0402E86"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8" w:name="mip51081592"/>
      <w:bookmarkEnd w:id="38"/>
      <w:r>
        <w:rPr>
          <w:rFonts w:ascii="Times New Roman" w:eastAsia="Times New Roman" w:hAnsi="Times New Roman"/>
          <w:sz w:val="24"/>
          <w:szCs w:val="24"/>
          <w:lang w:eastAsia="pl-PL"/>
        </w:rPr>
        <w:t>Zamawiający nie przewiduje wyboru ofert z zastosowaniem aukcji elektronicznej.</w:t>
      </w:r>
    </w:p>
    <w:p w14:paraId="39458DE4"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3C613B0C"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79230DB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9" w:name="mip51081593"/>
      <w:bookmarkEnd w:id="39"/>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0DB16075" w14:textId="77777777" w:rsidR="00762311" w:rsidRDefault="00762311" w:rsidP="00D11008">
      <w:pPr>
        <w:pStyle w:val="Akapitzlist"/>
        <w:spacing w:after="0" w:line="240" w:lineRule="auto"/>
        <w:ind w:left="1021"/>
        <w:jc w:val="both"/>
        <w:rPr>
          <w:rFonts w:ascii="Times New Roman" w:eastAsia="Times New Roman" w:hAnsi="Times New Roman"/>
          <w:sz w:val="24"/>
          <w:szCs w:val="24"/>
          <w:lang w:eastAsia="pl-PL"/>
        </w:rPr>
      </w:pPr>
    </w:p>
    <w:p w14:paraId="15927C01"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2FABE910"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7118D537" w14:textId="77777777" w:rsidR="00477D3A" w:rsidRDefault="00477D3A" w:rsidP="00D11008">
      <w:pPr>
        <w:pStyle w:val="Akapitzlist"/>
        <w:spacing w:after="0" w:line="240" w:lineRule="auto"/>
        <w:ind w:left="1021"/>
        <w:jc w:val="both"/>
        <w:rPr>
          <w:rFonts w:ascii="Times New Roman" w:eastAsia="Times New Roman" w:hAnsi="Times New Roman"/>
          <w:sz w:val="24"/>
          <w:szCs w:val="24"/>
          <w:lang w:eastAsia="pl-PL"/>
        </w:rPr>
      </w:pPr>
    </w:p>
    <w:p w14:paraId="60B886FB" w14:textId="77777777" w:rsidR="004D3362" w:rsidRDefault="00B57B61" w:rsidP="00D11008">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21F2985" w14:textId="4DDBB460" w:rsidR="004D3362" w:rsidRDefault="00B57B61" w:rsidP="00D11008">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1138D193" w14:textId="77777777" w:rsidR="00C8560D" w:rsidRDefault="00C8560D" w:rsidP="00D11008">
      <w:pPr>
        <w:numPr>
          <w:ilvl w:val="2"/>
          <w:numId w:val="1"/>
        </w:numPr>
        <w:tabs>
          <w:tab w:val="clear" w:pos="0"/>
        </w:tabs>
        <w:spacing w:after="0" w:line="240" w:lineRule="auto"/>
        <w:ind w:left="1560" w:hanging="798"/>
        <w:jc w:val="both"/>
        <w:rPr>
          <w:rFonts w:ascii="Times New Roman" w:hAnsi="Times New Roman"/>
          <w:sz w:val="24"/>
          <w:szCs w:val="24"/>
        </w:rPr>
      </w:pPr>
      <w:r w:rsidRPr="00C8560D">
        <w:rPr>
          <w:rFonts w:ascii="Times New Roman" w:hAnsi="Times New Roman"/>
          <w:sz w:val="24"/>
          <w:szCs w:val="24"/>
        </w:rPr>
        <w:t>administratorem Pani/Pana danych osobowych jest Gmina Miejska Biała Podlaska / Zespół Szkół Zawodowych nr 1 im. Komisji Edukacji Narodowej ul. Marszałka Józefa Piłsudskiego 36, 21 - 500 Biała Podlaska.</w:t>
      </w:r>
    </w:p>
    <w:p w14:paraId="4A83C781" w14:textId="559732B9" w:rsidR="00C8560D" w:rsidRPr="00C8560D" w:rsidRDefault="00C8560D" w:rsidP="00D11008">
      <w:pPr>
        <w:numPr>
          <w:ilvl w:val="2"/>
          <w:numId w:val="1"/>
        </w:numPr>
        <w:tabs>
          <w:tab w:val="clear" w:pos="0"/>
        </w:tabs>
        <w:spacing w:after="0" w:line="240" w:lineRule="auto"/>
        <w:ind w:left="1560" w:hanging="798"/>
        <w:jc w:val="both"/>
        <w:rPr>
          <w:rFonts w:ascii="Times New Roman" w:hAnsi="Times New Roman"/>
          <w:sz w:val="24"/>
          <w:szCs w:val="24"/>
        </w:rPr>
      </w:pPr>
      <w:r w:rsidRPr="00C8560D">
        <w:rPr>
          <w:rFonts w:ascii="Times New Roman" w:hAnsi="Times New Roman"/>
          <w:sz w:val="24"/>
          <w:szCs w:val="24"/>
        </w:rPr>
        <w:t>inspektorem ochrony danych osobowych w Gminie M</w:t>
      </w:r>
      <w:r>
        <w:rPr>
          <w:rFonts w:ascii="Times New Roman" w:hAnsi="Times New Roman"/>
          <w:sz w:val="24"/>
          <w:szCs w:val="24"/>
        </w:rPr>
        <w:t>iejskiej Biała Podlaska / Zespole</w:t>
      </w:r>
      <w:r w:rsidRPr="00C8560D">
        <w:rPr>
          <w:rFonts w:ascii="Times New Roman" w:hAnsi="Times New Roman"/>
          <w:sz w:val="24"/>
          <w:szCs w:val="24"/>
        </w:rPr>
        <w:t xml:space="preserve"> Szkół Zawodowych nr 1 im. Komisji Edukacji Narodowej jest Dariusz Nowak tel. 604 292 696, e-mail: info@dn.net.pl;</w:t>
      </w:r>
    </w:p>
    <w:p w14:paraId="678A70E2" w14:textId="0242F17A" w:rsidR="004D3362" w:rsidRPr="0074489F"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 xml:space="preserve">ienia publicznego </w:t>
      </w:r>
      <w:r w:rsidR="00410DDC" w:rsidRPr="0074489F">
        <w:rPr>
          <w:rFonts w:ascii="Times New Roman" w:hAnsi="Times New Roman"/>
          <w:sz w:val="24"/>
          <w:szCs w:val="24"/>
        </w:rPr>
        <w:t xml:space="preserve">nr </w:t>
      </w:r>
      <w:r w:rsidR="00C8560D" w:rsidRPr="0074489F">
        <w:rPr>
          <w:rFonts w:ascii="Times New Roman" w:hAnsi="Times New Roman"/>
          <w:sz w:val="24"/>
          <w:szCs w:val="24"/>
        </w:rPr>
        <w:t>ZSZ1</w:t>
      </w:r>
      <w:r w:rsidR="00410DDC" w:rsidRPr="0074489F">
        <w:rPr>
          <w:rFonts w:ascii="Times New Roman" w:hAnsi="Times New Roman"/>
          <w:sz w:val="24"/>
          <w:szCs w:val="24"/>
        </w:rPr>
        <w:t>.272.</w:t>
      </w:r>
      <w:r w:rsidR="00337286">
        <w:rPr>
          <w:rFonts w:ascii="Times New Roman" w:hAnsi="Times New Roman"/>
          <w:sz w:val="24"/>
          <w:szCs w:val="24"/>
        </w:rPr>
        <w:t>11</w:t>
      </w:r>
      <w:r w:rsidR="00C00BA2" w:rsidRPr="0074489F">
        <w:rPr>
          <w:rFonts w:ascii="Times New Roman" w:hAnsi="Times New Roman"/>
          <w:sz w:val="24"/>
          <w:szCs w:val="24"/>
        </w:rPr>
        <w:t>.</w:t>
      </w:r>
      <w:r w:rsidR="00337286">
        <w:rPr>
          <w:rFonts w:ascii="Times New Roman" w:hAnsi="Times New Roman"/>
          <w:sz w:val="24"/>
          <w:szCs w:val="24"/>
        </w:rPr>
        <w:t>25</w:t>
      </w:r>
      <w:r w:rsidRPr="0074489F">
        <w:rPr>
          <w:rFonts w:ascii="Times New Roman" w:hAnsi="Times New Roman"/>
          <w:sz w:val="24"/>
          <w:szCs w:val="24"/>
        </w:rPr>
        <w:t>.</w:t>
      </w:r>
      <w:r w:rsidR="00C8560D" w:rsidRPr="0074489F">
        <w:rPr>
          <w:rFonts w:ascii="Times New Roman" w:hAnsi="Times New Roman"/>
          <w:sz w:val="24"/>
          <w:szCs w:val="24"/>
        </w:rPr>
        <w:t>KG</w:t>
      </w:r>
    </w:p>
    <w:p w14:paraId="45196CBC"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7B6D51F1"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2BED8F1A"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5397985C"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79BCD8EF"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5CDB4F05"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lastRenderedPageBreak/>
        <w:t>na podstawie art. 16 RODO prawo do sprostowania Pani/Pana danych osobowych;</w:t>
      </w:r>
    </w:p>
    <w:p w14:paraId="647358F1"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3828057F"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2679AD9"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0BAC5C23"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6E57745E"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2C182932"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35F11E22" w14:textId="77777777" w:rsidR="004D3362" w:rsidRDefault="004D3362" w:rsidP="00D11008">
      <w:pPr>
        <w:spacing w:after="0" w:line="240" w:lineRule="auto"/>
        <w:ind w:left="2232"/>
        <w:jc w:val="both"/>
        <w:rPr>
          <w:rFonts w:ascii="Times New Roman" w:hAnsi="Times New Roman"/>
          <w:sz w:val="24"/>
          <w:szCs w:val="24"/>
        </w:rPr>
      </w:pPr>
    </w:p>
    <w:p w14:paraId="7E1DD650" w14:textId="77777777" w:rsidR="004D3362" w:rsidRDefault="00B57B61" w:rsidP="00D11008">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59B3C4B4"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608E2127"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479AC75C"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17DEE75F"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14:paraId="5D5EDDE8" w14:textId="77777777" w:rsidR="004D3362" w:rsidRPr="00B96EB8"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5 </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55B8E47E" w14:textId="77777777">
        <w:tc>
          <w:tcPr>
            <w:tcW w:w="6990" w:type="dxa"/>
          </w:tcPr>
          <w:p w14:paraId="1B74088A" w14:textId="77777777" w:rsidR="004D3362" w:rsidRDefault="00B57B61" w:rsidP="00D11008">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4D786841" w14:textId="77777777" w:rsidR="004D3362" w:rsidRDefault="00B57B61" w:rsidP="00D11008">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F446274"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1D81B1A4"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1388AE95"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7D9E40F9" w14:textId="77777777" w:rsidR="004D3362" w:rsidRDefault="00B57B61" w:rsidP="00D11008">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3B2F8F29" w14:textId="77777777" w:rsidR="004D3362" w:rsidRDefault="00B57B61" w:rsidP="00D11008">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2A93F7BB" w14:textId="77777777" w:rsidR="004D3362" w:rsidRDefault="00B57B61" w:rsidP="00D11008">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099380A0" w14:textId="77777777" w:rsidR="004D3362" w:rsidRDefault="00B57B61" w:rsidP="00D11008">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7ABA3CBC" w14:textId="77777777" w:rsidR="004D3362" w:rsidRDefault="00B57B61" w:rsidP="00D11008">
            <w:pPr>
              <w:widowControl w:val="0"/>
              <w:spacing w:after="0" w:line="360" w:lineRule="auto"/>
              <w:jc w:val="right"/>
              <w:rPr>
                <w:rFonts w:ascii="Times New Roman" w:hAnsi="Times New Roman"/>
                <w:sz w:val="24"/>
                <w:szCs w:val="24"/>
              </w:rPr>
            </w:pPr>
            <w:r>
              <w:rPr>
                <w:rFonts w:ascii="Times New Roman" w:hAnsi="Times New Roman"/>
                <w:sz w:val="24"/>
                <w:szCs w:val="24"/>
              </w:rPr>
              <w:t>Załącznik nr 1</w:t>
            </w:r>
          </w:p>
        </w:tc>
      </w:tr>
    </w:tbl>
    <w:p w14:paraId="31229AB4" w14:textId="77777777" w:rsidR="004D3362" w:rsidRDefault="00B57B61" w:rsidP="00D11008">
      <w:pPr>
        <w:spacing w:after="0"/>
        <w:jc w:val="center"/>
        <w:rPr>
          <w:rFonts w:ascii="Times New Roman" w:hAnsi="Times New Roman"/>
          <w:b/>
          <w:spacing w:val="60"/>
          <w:sz w:val="32"/>
          <w:szCs w:val="32"/>
        </w:rPr>
      </w:pPr>
      <w:r>
        <w:rPr>
          <w:rFonts w:ascii="Times New Roman" w:hAnsi="Times New Roman"/>
          <w:b/>
          <w:spacing w:val="60"/>
          <w:sz w:val="32"/>
          <w:szCs w:val="32"/>
        </w:rPr>
        <w:t>OFERTA</w:t>
      </w:r>
    </w:p>
    <w:p w14:paraId="1795B892" w14:textId="7C66504C"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033974">
        <w:rPr>
          <w:rFonts w:ascii="Times New Roman" w:hAnsi="Times New Roman"/>
          <w:sz w:val="24"/>
          <w:szCs w:val="24"/>
        </w:rPr>
        <w:t>4</w:t>
      </w:r>
      <w:r w:rsidR="00CC1ECC">
        <w:rPr>
          <w:rFonts w:ascii="Times New Roman" w:hAnsi="Times New Roman"/>
          <w:sz w:val="24"/>
          <w:szCs w:val="24"/>
        </w:rPr>
        <w:t xml:space="preserve"> r. poz. </w:t>
      </w:r>
      <w:r w:rsidR="00033974">
        <w:rPr>
          <w:rFonts w:ascii="Times New Roman" w:hAnsi="Times New Roman"/>
          <w:sz w:val="24"/>
          <w:szCs w:val="24"/>
        </w:rPr>
        <w:t>1320</w:t>
      </w:r>
      <w:r w:rsidR="00337286">
        <w:rPr>
          <w:rFonts w:ascii="Times New Roman" w:hAnsi="Times New Roman"/>
          <w:sz w:val="24"/>
          <w:szCs w:val="24"/>
        </w:rPr>
        <w:t xml:space="preserve"> ze zm.)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 </w:t>
      </w:r>
      <w:r w:rsidR="007A65FD" w:rsidRPr="007A65FD">
        <w:rPr>
          <w:rFonts w:ascii="Times New Roman" w:hAnsi="Times New Roman"/>
          <w:i/>
          <w:sz w:val="24"/>
          <w:szCs w:val="24"/>
        </w:rPr>
        <w:t>„</w:t>
      </w:r>
      <w:r w:rsidR="00C8560D">
        <w:rPr>
          <w:rFonts w:ascii="Times New Roman" w:hAnsi="Times New Roman"/>
          <w:i/>
          <w:sz w:val="24"/>
          <w:szCs w:val="24"/>
        </w:rPr>
        <w:t xml:space="preserve">Sukcesywne dostawy </w:t>
      </w:r>
      <w:r w:rsidR="0074489F">
        <w:rPr>
          <w:rFonts w:ascii="Times New Roman" w:hAnsi="Times New Roman"/>
          <w:i/>
          <w:sz w:val="24"/>
          <w:szCs w:val="24"/>
        </w:rPr>
        <w:t xml:space="preserve">ryb </w:t>
      </w:r>
      <w:r w:rsidR="00C8560D">
        <w:rPr>
          <w:rFonts w:ascii="Times New Roman" w:hAnsi="Times New Roman"/>
          <w:i/>
          <w:sz w:val="24"/>
          <w:szCs w:val="24"/>
        </w:rPr>
        <w:t>zamawianych na potrzeby warsztatów szkolnych oraz internatu szkolnego Zespołu Szkół Zawodowych nr 1</w:t>
      </w:r>
      <w:r w:rsidR="00033974">
        <w:rPr>
          <w:rFonts w:ascii="Times New Roman" w:hAnsi="Times New Roman"/>
          <w:i/>
          <w:sz w:val="24"/>
          <w:szCs w:val="24"/>
        </w:rPr>
        <w:t>im. Komisji Edukacji Narodowej</w:t>
      </w:r>
      <w:r w:rsidR="00C8560D">
        <w:rPr>
          <w:rFonts w:ascii="Times New Roman" w:hAnsi="Times New Roman"/>
          <w:i/>
          <w:sz w:val="24"/>
          <w:szCs w:val="24"/>
        </w:rPr>
        <w:t xml:space="preserve"> w Białej Podlaskiej</w:t>
      </w:r>
      <w:r>
        <w:rPr>
          <w:rFonts w:ascii="Times New Roman" w:hAnsi="Times New Roman"/>
          <w:i/>
          <w:sz w:val="24"/>
          <w:szCs w:val="24"/>
        </w:rPr>
        <w:t xml:space="preserve">” </w:t>
      </w:r>
      <w:r>
        <w:rPr>
          <w:rFonts w:ascii="Times New Roman" w:hAnsi="Times New Roman"/>
          <w:sz w:val="24"/>
          <w:szCs w:val="24"/>
        </w:rPr>
        <w:t>składam niniejszą ofertę i</w:t>
      </w:r>
      <w:r w:rsidR="00D214C4">
        <w:rPr>
          <w:rFonts w:ascii="Times New Roman" w:hAnsi="Times New Roman"/>
          <w:sz w:val="24"/>
          <w:szCs w:val="24"/>
        </w:rPr>
        <w:t xml:space="preserve"> </w:t>
      </w:r>
      <w:r>
        <w:rPr>
          <w:rFonts w:ascii="Times New Roman" w:hAnsi="Times New Roman"/>
          <w:sz w:val="24"/>
          <w:szCs w:val="24"/>
        </w:rPr>
        <w:t>oferuję wykonanie przedmiotu zamówienia objętego niniejszym postępowaniem, zgodnie z</w:t>
      </w:r>
      <w:r w:rsidR="00D214C4">
        <w:rPr>
          <w:rFonts w:ascii="Times New Roman" w:hAnsi="Times New Roman"/>
          <w:sz w:val="24"/>
          <w:szCs w:val="24"/>
        </w:rPr>
        <w:t xml:space="preserve"> </w:t>
      </w:r>
      <w:r>
        <w:rPr>
          <w:rFonts w:ascii="Times New Roman" w:hAnsi="Times New Roman"/>
          <w:sz w:val="24"/>
          <w:szCs w:val="24"/>
        </w:rPr>
        <w:t>wymogami zawartymi w</w:t>
      </w:r>
      <w:r w:rsidR="007A65FD">
        <w:rPr>
          <w:rFonts w:ascii="Times New Roman" w:hAnsi="Times New Roman"/>
          <w:sz w:val="24"/>
          <w:szCs w:val="24"/>
        </w:rPr>
        <w:t xml:space="preserve"> SWZ za cenę brutto…………………… </w:t>
      </w:r>
      <w:r>
        <w:rPr>
          <w:rFonts w:ascii="Times New Roman" w:hAnsi="Times New Roman"/>
          <w:sz w:val="24"/>
          <w:szCs w:val="24"/>
        </w:rPr>
        <w:t>zł (słownie:</w:t>
      </w:r>
      <w:r w:rsidR="00F725AB">
        <w:rPr>
          <w:rFonts w:ascii="Times New Roman" w:hAnsi="Times New Roman"/>
          <w:sz w:val="24"/>
          <w:szCs w:val="24"/>
        </w:rPr>
        <w:t xml:space="preserve"> ………………………………….…………………………………………………</w:t>
      </w:r>
      <w:r>
        <w:rPr>
          <w:rFonts w:ascii="Times New Roman" w:hAnsi="Times New Roman"/>
          <w:sz w:val="24"/>
          <w:szCs w:val="24"/>
        </w:rPr>
        <w:t xml:space="preserve"> zł)</w:t>
      </w:r>
    </w:p>
    <w:p w14:paraId="65D66FF6" w14:textId="77777777" w:rsidR="004D3362" w:rsidRDefault="00B57B61" w:rsidP="00D11008">
      <w:pPr>
        <w:pStyle w:val="Akapitzlist"/>
        <w:numPr>
          <w:ilvl w:val="0"/>
          <w:numId w:val="4"/>
        </w:numPr>
        <w:spacing w:after="0" w:line="360" w:lineRule="auto"/>
        <w:ind w:left="426" w:hanging="426"/>
        <w:jc w:val="both"/>
        <w:rPr>
          <w:rFonts w:ascii="Times New Roman" w:hAnsi="Times New Roman"/>
          <w:sz w:val="24"/>
          <w:szCs w:val="24"/>
        </w:rPr>
      </w:pPr>
      <w:r>
        <w:rPr>
          <w:rFonts w:ascii="Times New Roman" w:hAnsi="Times New Roman"/>
          <w:sz w:val="24"/>
          <w:szCs w:val="24"/>
        </w:rPr>
        <w:t xml:space="preserve">Oświadczam, iż </w:t>
      </w:r>
      <w:r w:rsidR="00410DDC">
        <w:rPr>
          <w:rFonts w:ascii="Times New Roman" w:hAnsi="Times New Roman"/>
          <w:sz w:val="24"/>
          <w:szCs w:val="24"/>
        </w:rPr>
        <w:t>akceptuję wskazany w pkt. 6.1. SWZ termin realizacji zamówienia.</w:t>
      </w:r>
    </w:p>
    <w:p w14:paraId="6E920FAC" w14:textId="77777777" w:rsidR="004D3362" w:rsidRDefault="00410DDC" w:rsidP="00D11008">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74703B7B" w14:textId="77777777" w:rsidR="004D3362" w:rsidRPr="00A53A03" w:rsidRDefault="00B57B61" w:rsidP="00D11008">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10A6E395" w14:textId="77777777" w:rsidR="004D3362" w:rsidRDefault="00B57B61" w:rsidP="00D11008">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6D759561" w14:textId="77777777" w:rsidR="00FF53CD" w:rsidRDefault="00B57B61" w:rsidP="00D11008">
      <w:pPr>
        <w:pStyle w:val="Tekstpodstawowywcity"/>
        <w:numPr>
          <w:ilvl w:val="0"/>
          <w:numId w:val="4"/>
        </w:numPr>
        <w:spacing w:after="0" w:line="360" w:lineRule="auto"/>
        <w:ind w:left="426" w:hanging="426"/>
        <w:jc w:val="both"/>
        <w:rPr>
          <w:rFonts w:eastAsia="Calibri"/>
          <w:color w:val="000000"/>
          <w:lang w:eastAsia="en-US"/>
        </w:rPr>
      </w:pPr>
      <w:r>
        <w:t>Oświadczam, iż oferowany przedmiot zamówienia jest zgodny z wymogami Zamawiającego określonymi w SWZ</w:t>
      </w:r>
      <w:r w:rsidR="00B96EB8">
        <w:rPr>
          <w:rFonts w:eastAsia="Calibri"/>
          <w:color w:val="000000"/>
          <w:lang w:eastAsia="en-US"/>
        </w:rPr>
        <w:t>.</w:t>
      </w:r>
    </w:p>
    <w:p w14:paraId="52F0AAAA" w14:textId="77777777" w:rsidR="004D3362" w:rsidRPr="00BA25F1" w:rsidRDefault="00B57B61" w:rsidP="00D11008">
      <w:pPr>
        <w:pStyle w:val="Tekstpodstawowywcity"/>
        <w:numPr>
          <w:ilvl w:val="0"/>
          <w:numId w:val="4"/>
        </w:numPr>
        <w:spacing w:after="0" w:line="360" w:lineRule="auto"/>
        <w:ind w:left="426" w:hanging="426"/>
        <w:jc w:val="both"/>
        <w:rPr>
          <w:rFonts w:eastAsia="Calibri"/>
          <w:color w:val="000000"/>
        </w:rPr>
      </w:pPr>
      <w:r>
        <w:t xml:space="preserve">Oświadczam, że załączone do oferty dokumenty opisują stan prawny i faktyczny, aktualny na dzień otwarcia ofert. </w:t>
      </w:r>
    </w:p>
    <w:p w14:paraId="75D0227B" w14:textId="77777777" w:rsidR="004D3362" w:rsidRDefault="00B57B61" w:rsidP="00D11008">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4CC7CA02" w14:textId="77777777" w:rsidR="004D3362" w:rsidRDefault="00B57B61" w:rsidP="00D11008">
      <w:pPr>
        <w:pStyle w:val="Tekstpodstawowywcity"/>
        <w:numPr>
          <w:ilvl w:val="0"/>
          <w:numId w:val="4"/>
        </w:numPr>
        <w:spacing w:after="0" w:line="360" w:lineRule="auto"/>
        <w:ind w:left="426" w:hanging="426"/>
        <w:jc w:val="both"/>
      </w:pPr>
      <w:r>
        <w:t>Wykonawca oświadcza, że jest:</w:t>
      </w:r>
    </w:p>
    <w:p w14:paraId="279D9C59" w14:textId="77777777" w:rsidR="004D3362" w:rsidRDefault="00B57B61" w:rsidP="00D11008">
      <w:pPr>
        <w:pStyle w:val="Tekstpodstawowywcity"/>
        <w:numPr>
          <w:ilvl w:val="1"/>
          <w:numId w:val="4"/>
        </w:numPr>
        <w:spacing w:after="0" w:line="360" w:lineRule="auto"/>
        <w:ind w:left="851"/>
        <w:jc w:val="both"/>
      </w:pPr>
      <w:r>
        <w:lastRenderedPageBreak/>
        <w:t>mikroprzedsiębiorstwem (przedsiębiorstwo, które zatrudnia mniej niż 10 osób i którego roczny obrót lub roczna suma bilansowa nie przekracza 2 milionów EUR)*;</w:t>
      </w:r>
    </w:p>
    <w:p w14:paraId="6483D234" w14:textId="77777777" w:rsidR="004D3362" w:rsidRDefault="00B57B61" w:rsidP="00D11008">
      <w:pPr>
        <w:pStyle w:val="Tekstpodstawowywcity"/>
        <w:numPr>
          <w:ilvl w:val="1"/>
          <w:numId w:val="4"/>
        </w:numPr>
        <w:spacing w:after="0" w:line="360" w:lineRule="auto"/>
        <w:ind w:left="851"/>
        <w:jc w:val="both"/>
      </w:pPr>
      <w:r>
        <w:t>małym przedsiębiorstwem (przedsiębiorstwo, które zatrudnia mniej niż 50 osób i którego roczny obrót lub roczna suma bilansowa nie przekracza 10 milionów EUR)*;</w:t>
      </w:r>
    </w:p>
    <w:p w14:paraId="302406DC" w14:textId="77777777" w:rsidR="004D3362" w:rsidRDefault="00B57B61" w:rsidP="00D11008">
      <w:pPr>
        <w:pStyle w:val="Tekstpodstawowywcity"/>
        <w:numPr>
          <w:ilvl w:val="1"/>
          <w:numId w:val="4"/>
        </w:numPr>
        <w:spacing w:after="0" w:line="360" w:lineRule="auto"/>
        <w:ind w:left="851"/>
        <w:jc w:val="both"/>
      </w:pPr>
      <w:r>
        <w:t>średnim przedsiębiorstwem (przedsiębiorstwo, które nie są mikroprzedsiębiorstwami ani małymi przedsiębiorstwami i które zatrudniają mniej niż 250 osób i których roczny obrót nie przekracza 50 milionów EUR lub roczna suma bilansowa nie przekracza 43 milionów EUR)*;</w:t>
      </w:r>
    </w:p>
    <w:p w14:paraId="7127E3F6" w14:textId="77777777" w:rsidR="004D3362" w:rsidRDefault="00B57B61" w:rsidP="00D11008">
      <w:pPr>
        <w:pStyle w:val="Tekstpodstawowywcity"/>
        <w:numPr>
          <w:ilvl w:val="1"/>
          <w:numId w:val="4"/>
        </w:numPr>
        <w:spacing w:after="0" w:line="360" w:lineRule="auto"/>
        <w:ind w:left="851"/>
        <w:jc w:val="both"/>
      </w:pPr>
      <w:r>
        <w:t xml:space="preserve">innym niż ww.* </w:t>
      </w:r>
    </w:p>
    <w:p w14:paraId="22613D7E" w14:textId="317BAD18" w:rsidR="00CC1ECC" w:rsidRPr="00CC1ECC" w:rsidRDefault="00CC1ECC" w:rsidP="00D11008">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tekst jednolity Dz. U. z 202</w:t>
      </w:r>
      <w:r w:rsidR="00337286">
        <w:rPr>
          <w:rFonts w:ascii="Times New Roman" w:hAnsi="Times New Roman"/>
          <w:sz w:val="24"/>
          <w:szCs w:val="24"/>
        </w:rPr>
        <w:t>5</w:t>
      </w:r>
      <w:r w:rsidR="00C15D51" w:rsidRPr="00C15D51">
        <w:rPr>
          <w:rFonts w:ascii="Times New Roman" w:hAnsi="Times New Roman"/>
          <w:sz w:val="24"/>
          <w:szCs w:val="24"/>
        </w:rPr>
        <w:t xml:space="preserve"> r. poz.</w:t>
      </w:r>
      <w:r w:rsidR="00337286">
        <w:rPr>
          <w:rFonts w:ascii="Times New Roman" w:hAnsi="Times New Roman"/>
          <w:sz w:val="24"/>
          <w:szCs w:val="24"/>
        </w:rPr>
        <w:t>514</w:t>
      </w:r>
      <w:r w:rsidRPr="00C15D51">
        <w:rPr>
          <w:rFonts w:ascii="Times New Roman" w:hAnsi="Times New Roman"/>
          <w:sz w:val="24"/>
          <w:szCs w:val="24"/>
        </w:rPr>
        <w:t xml:space="preserve">). </w:t>
      </w:r>
    </w:p>
    <w:p w14:paraId="0780DE9F" w14:textId="77777777" w:rsidR="004D3362" w:rsidRDefault="00B57B61" w:rsidP="00D11008">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5E9370D" w14:textId="77777777" w:rsidR="004D3362" w:rsidRDefault="00B57B61" w:rsidP="00D11008">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0FF2763F" w14:textId="77777777">
        <w:trPr>
          <w:jc w:val="center"/>
        </w:trPr>
        <w:tc>
          <w:tcPr>
            <w:tcW w:w="4350" w:type="dxa"/>
            <w:vAlign w:val="center"/>
          </w:tcPr>
          <w:p w14:paraId="0EF1DDE5"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6FDA4A84"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2469B03A"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059A67BB"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0F8A2F6D"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434A2ECE"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63AF0775" w14:textId="77777777" w:rsidR="004D3362" w:rsidRDefault="004D3362" w:rsidP="00D11008">
      <w:pPr>
        <w:spacing w:after="0"/>
        <w:jc w:val="both"/>
        <w:rPr>
          <w:rFonts w:ascii="Times New Roman" w:hAnsi="Times New Roman"/>
          <w:sz w:val="24"/>
          <w:szCs w:val="24"/>
        </w:rPr>
      </w:pPr>
    </w:p>
    <w:p w14:paraId="2E133176" w14:textId="77777777" w:rsidR="004D3362" w:rsidRDefault="004D3362" w:rsidP="00D11008">
      <w:pPr>
        <w:spacing w:after="0" w:line="240" w:lineRule="auto"/>
        <w:jc w:val="both"/>
        <w:rPr>
          <w:rFonts w:ascii="Times New Roman" w:hAnsi="Times New Roman"/>
          <w:sz w:val="20"/>
          <w:szCs w:val="20"/>
        </w:rPr>
      </w:pPr>
    </w:p>
    <w:p w14:paraId="315D3D35" w14:textId="77777777" w:rsidR="004D3362" w:rsidRDefault="00B57B61" w:rsidP="00D11008">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6101DCB7" w14:textId="77777777" w:rsidR="004D3362" w:rsidRDefault="00B57B61" w:rsidP="00D11008">
      <w:pPr>
        <w:spacing w:after="0" w:line="240" w:lineRule="auto"/>
        <w:jc w:val="both"/>
        <w:rPr>
          <w:rFonts w:ascii="Times New Roman" w:hAnsi="Times New Roman"/>
          <w:sz w:val="20"/>
          <w:szCs w:val="20"/>
        </w:rPr>
      </w:pPr>
      <w:r>
        <w:rPr>
          <w:rFonts w:ascii="Times New Roman" w:hAnsi="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1F7D36BE" w14:textId="77777777" w:rsidR="004D3362" w:rsidRDefault="00B57B61" w:rsidP="00D11008">
      <w:pPr>
        <w:spacing w:after="0"/>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2A852E66" w14:textId="77777777">
        <w:trPr>
          <w:jc w:val="center"/>
        </w:trPr>
        <w:tc>
          <w:tcPr>
            <w:tcW w:w="6770" w:type="dxa"/>
          </w:tcPr>
          <w:p w14:paraId="21A9DDD5"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CB000CF" w14:textId="77777777" w:rsidR="004D3362" w:rsidRDefault="00B57B61" w:rsidP="00D11008">
            <w:pPr>
              <w:widowControl w:val="0"/>
              <w:shd w:val="clear" w:color="auto" w:fill="FFFFFF"/>
              <w:spacing w:after="0" w:line="360" w:lineRule="auto"/>
              <w:rPr>
                <w:rFonts w:ascii="Times New Roman" w:hAnsi="Times New Roman"/>
              </w:rPr>
            </w:pPr>
            <w:r>
              <w:rPr>
                <w:rFonts w:ascii="Times New Roman" w:hAnsi="Times New Roman"/>
              </w:rPr>
              <w:t>………………………………………………………………</w:t>
            </w:r>
          </w:p>
          <w:p w14:paraId="571BC32A"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F1B046A" w14:textId="77777777" w:rsidR="004D3362" w:rsidRDefault="004D3362" w:rsidP="00D11008">
            <w:pPr>
              <w:widowControl w:val="0"/>
              <w:spacing w:after="0" w:line="360" w:lineRule="auto"/>
              <w:jc w:val="right"/>
              <w:rPr>
                <w:rFonts w:ascii="Times New Roman" w:hAnsi="Times New Roman"/>
              </w:rPr>
            </w:pPr>
          </w:p>
        </w:tc>
      </w:tr>
    </w:tbl>
    <w:p w14:paraId="5251DB5E" w14:textId="77777777" w:rsidR="004D3362" w:rsidRDefault="004D3362" w:rsidP="00D11008">
      <w:pPr>
        <w:pStyle w:val="Tytu"/>
        <w:rPr>
          <w:spacing w:val="60"/>
          <w:sz w:val="32"/>
        </w:rPr>
      </w:pPr>
    </w:p>
    <w:p w14:paraId="29597699" w14:textId="77777777" w:rsidR="004D3362" w:rsidRDefault="00B57B61" w:rsidP="00D11008">
      <w:pPr>
        <w:pStyle w:val="Tytu"/>
        <w:rPr>
          <w:spacing w:val="60"/>
          <w:sz w:val="32"/>
        </w:rPr>
      </w:pPr>
      <w:r>
        <w:rPr>
          <w:spacing w:val="60"/>
          <w:sz w:val="32"/>
        </w:rPr>
        <w:t xml:space="preserve">OŚWIADCZENIE </w:t>
      </w:r>
    </w:p>
    <w:p w14:paraId="68279010" w14:textId="77777777" w:rsidR="004D3362" w:rsidRDefault="004D3362" w:rsidP="00D11008">
      <w:pPr>
        <w:pStyle w:val="Tytu"/>
        <w:rPr>
          <w:spacing w:val="60"/>
          <w:sz w:val="28"/>
          <w:szCs w:val="28"/>
        </w:rPr>
      </w:pPr>
    </w:p>
    <w:p w14:paraId="50CEB6C3" w14:textId="3A4F0EA9" w:rsidR="004D3362" w:rsidRDefault="00B57B61" w:rsidP="00D11008">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C8560D">
        <w:rPr>
          <w:rFonts w:ascii="Times New Roman" w:hAnsi="Times New Roman"/>
          <w:sz w:val="28"/>
        </w:rPr>
        <w:t>postępowania nr ZSZ1</w:t>
      </w:r>
      <w:r w:rsidR="00410DDC">
        <w:rPr>
          <w:rFonts w:ascii="Times New Roman" w:hAnsi="Times New Roman"/>
          <w:sz w:val="28"/>
        </w:rPr>
        <w:t>.</w:t>
      </w:r>
      <w:r w:rsidR="00410DDC" w:rsidRPr="00F1722C">
        <w:rPr>
          <w:rFonts w:ascii="Times New Roman" w:hAnsi="Times New Roman"/>
          <w:sz w:val="28"/>
        </w:rPr>
        <w:t>272.</w:t>
      </w:r>
      <w:r w:rsidR="00337286">
        <w:rPr>
          <w:rFonts w:ascii="Times New Roman" w:hAnsi="Times New Roman"/>
          <w:sz w:val="28"/>
        </w:rPr>
        <w:t>11</w:t>
      </w:r>
      <w:r w:rsidR="00C00BA2" w:rsidRPr="00F1722C">
        <w:rPr>
          <w:rFonts w:ascii="Times New Roman" w:hAnsi="Times New Roman"/>
          <w:sz w:val="28"/>
        </w:rPr>
        <w:t>.</w:t>
      </w:r>
      <w:r w:rsidR="00337286">
        <w:rPr>
          <w:rFonts w:ascii="Times New Roman" w:hAnsi="Times New Roman"/>
          <w:sz w:val="28"/>
        </w:rPr>
        <w:t>25</w:t>
      </w:r>
      <w:r w:rsidRPr="00F1722C">
        <w:rPr>
          <w:rFonts w:ascii="Times New Roman" w:hAnsi="Times New Roman"/>
          <w:sz w:val="28"/>
          <w:szCs w:val="28"/>
        </w:rPr>
        <w:t>.</w:t>
      </w:r>
      <w:r w:rsidR="00C8560D" w:rsidRPr="00F1722C">
        <w:rPr>
          <w:rFonts w:ascii="Times New Roman" w:hAnsi="Times New Roman"/>
          <w:sz w:val="28"/>
          <w:szCs w:val="28"/>
        </w:rPr>
        <w:t>KG</w:t>
      </w:r>
    </w:p>
    <w:p w14:paraId="254647D5" w14:textId="77777777" w:rsidR="004D3362" w:rsidRDefault="004D3362" w:rsidP="00D11008">
      <w:pPr>
        <w:pStyle w:val="Tytu"/>
        <w:jc w:val="both"/>
        <w:rPr>
          <w:b w:val="0"/>
          <w:sz w:val="28"/>
        </w:rPr>
      </w:pPr>
    </w:p>
    <w:p w14:paraId="143E8CED" w14:textId="77777777" w:rsidR="004D3362" w:rsidRDefault="00B57B61" w:rsidP="00D11008">
      <w:pPr>
        <w:rPr>
          <w:rFonts w:ascii="Times New Roman" w:hAnsi="Times New Roman"/>
        </w:rPr>
      </w:pPr>
      <w:r>
        <w:br w:type="page"/>
      </w:r>
    </w:p>
    <w:p w14:paraId="3EB10BB5" w14:textId="77777777" w:rsidR="004D3362" w:rsidRDefault="00B57B61" w:rsidP="00D11008">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60A396EB" w14:textId="77777777">
        <w:trPr>
          <w:jc w:val="center"/>
        </w:trPr>
        <w:tc>
          <w:tcPr>
            <w:tcW w:w="6770" w:type="dxa"/>
          </w:tcPr>
          <w:p w14:paraId="291AEDA8"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91C03C7" w14:textId="77777777" w:rsidR="004D3362" w:rsidRDefault="00B57B61" w:rsidP="00D11008">
            <w:pPr>
              <w:widowControl w:val="0"/>
              <w:shd w:val="clear" w:color="auto" w:fill="FFFFFF"/>
              <w:spacing w:after="0" w:line="360" w:lineRule="auto"/>
              <w:rPr>
                <w:rFonts w:ascii="Times New Roman" w:hAnsi="Times New Roman"/>
              </w:rPr>
            </w:pPr>
            <w:r>
              <w:rPr>
                <w:rFonts w:ascii="Times New Roman" w:hAnsi="Times New Roman"/>
              </w:rPr>
              <w:t>………………………………………………………………</w:t>
            </w:r>
          </w:p>
          <w:p w14:paraId="12C9902F"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9AD18F7" w14:textId="77777777" w:rsidR="004D3362" w:rsidRDefault="004D3362" w:rsidP="00D11008">
            <w:pPr>
              <w:widowControl w:val="0"/>
              <w:spacing w:after="0" w:line="360" w:lineRule="auto"/>
              <w:jc w:val="right"/>
              <w:rPr>
                <w:rFonts w:ascii="Times New Roman" w:hAnsi="Times New Roman"/>
              </w:rPr>
            </w:pPr>
          </w:p>
        </w:tc>
      </w:tr>
    </w:tbl>
    <w:p w14:paraId="7EE19161" w14:textId="77777777" w:rsidR="00D87287" w:rsidRDefault="00D87287" w:rsidP="00D11008">
      <w:pPr>
        <w:pStyle w:val="Tytu"/>
        <w:rPr>
          <w:spacing w:val="60"/>
          <w:sz w:val="32"/>
        </w:rPr>
      </w:pPr>
    </w:p>
    <w:p w14:paraId="2E93388A" w14:textId="77777777" w:rsidR="004D3362" w:rsidRDefault="00B57B61" w:rsidP="00D11008">
      <w:pPr>
        <w:pStyle w:val="Tytu"/>
        <w:rPr>
          <w:spacing w:val="60"/>
          <w:sz w:val="32"/>
        </w:rPr>
      </w:pPr>
      <w:r>
        <w:rPr>
          <w:spacing w:val="60"/>
          <w:sz w:val="32"/>
        </w:rPr>
        <w:t xml:space="preserve">OŚWIADCZENIE </w:t>
      </w:r>
    </w:p>
    <w:p w14:paraId="60ECDB2D" w14:textId="74582D8A" w:rsidR="004D3362" w:rsidRDefault="004A6EF4" w:rsidP="00D11008">
      <w:pPr>
        <w:pStyle w:val="Tytu"/>
        <w:rPr>
          <w:sz w:val="28"/>
          <w:szCs w:val="28"/>
        </w:rPr>
      </w:pPr>
      <w:r>
        <w:rPr>
          <w:sz w:val="28"/>
          <w:szCs w:val="28"/>
        </w:rPr>
        <w:t xml:space="preserve">o </w:t>
      </w:r>
      <w:r w:rsidR="00B57B61">
        <w:rPr>
          <w:sz w:val="28"/>
          <w:szCs w:val="28"/>
        </w:rPr>
        <w:t>nie podleganiu wykluczeniu z udziału w postępowaniu</w:t>
      </w:r>
    </w:p>
    <w:p w14:paraId="79A12D67" w14:textId="77777777" w:rsidR="004D3362" w:rsidRDefault="004D3362" w:rsidP="00D11008">
      <w:pPr>
        <w:pStyle w:val="Tytu"/>
        <w:rPr>
          <w:sz w:val="28"/>
          <w:szCs w:val="28"/>
        </w:rPr>
      </w:pPr>
    </w:p>
    <w:p w14:paraId="3757C360" w14:textId="449BCC86" w:rsidR="004D3362" w:rsidRDefault="00B57B61" w:rsidP="00D11008">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 xml:space="preserve">łu w postępowaniu nr </w:t>
      </w:r>
      <w:r w:rsidR="00C8560D" w:rsidRPr="00F1722C">
        <w:rPr>
          <w:rFonts w:ascii="Times New Roman" w:hAnsi="Times New Roman"/>
          <w:sz w:val="24"/>
          <w:szCs w:val="24"/>
        </w:rPr>
        <w:t>ZSZ1</w:t>
      </w:r>
      <w:r w:rsidR="00410DDC" w:rsidRPr="00F1722C">
        <w:rPr>
          <w:rFonts w:ascii="Times New Roman" w:hAnsi="Times New Roman"/>
          <w:sz w:val="24"/>
          <w:szCs w:val="24"/>
        </w:rPr>
        <w:t>.272.</w:t>
      </w:r>
      <w:r w:rsidR="00337286">
        <w:rPr>
          <w:rFonts w:ascii="Times New Roman" w:hAnsi="Times New Roman"/>
          <w:sz w:val="24"/>
          <w:szCs w:val="24"/>
        </w:rPr>
        <w:t>11</w:t>
      </w:r>
      <w:r w:rsidR="00C00BA2" w:rsidRPr="00F1722C">
        <w:rPr>
          <w:rFonts w:ascii="Times New Roman" w:hAnsi="Times New Roman"/>
          <w:sz w:val="24"/>
          <w:szCs w:val="24"/>
        </w:rPr>
        <w:t>.</w:t>
      </w:r>
      <w:r w:rsidR="00337286">
        <w:rPr>
          <w:rFonts w:ascii="Times New Roman" w:hAnsi="Times New Roman"/>
          <w:sz w:val="24"/>
          <w:szCs w:val="24"/>
        </w:rPr>
        <w:t>25</w:t>
      </w:r>
      <w:r w:rsidR="00C8560D" w:rsidRPr="00F1722C">
        <w:rPr>
          <w:rFonts w:ascii="Times New Roman" w:hAnsi="Times New Roman"/>
          <w:sz w:val="24"/>
          <w:szCs w:val="24"/>
        </w:rPr>
        <w:t>.KG</w:t>
      </w:r>
      <w:r w:rsidRPr="00F1722C">
        <w:rPr>
          <w:rFonts w:ascii="Times New Roman" w:hAnsi="Times New Roman"/>
          <w:sz w:val="24"/>
          <w:szCs w:val="24"/>
        </w:rPr>
        <w:t xml:space="preserve"> </w:t>
      </w:r>
      <w:r>
        <w:rPr>
          <w:rFonts w:ascii="Times New Roman" w:hAnsi="Times New Roman"/>
          <w:sz w:val="24"/>
          <w:szCs w:val="24"/>
        </w:rPr>
        <w:t>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CD45A0">
        <w:rPr>
          <w:rFonts w:ascii="Times New Roman" w:hAnsi="Times New Roman"/>
          <w:sz w:val="24"/>
          <w:szCs w:val="24"/>
        </w:rPr>
        <w:t>4</w:t>
      </w:r>
      <w:r w:rsidR="0041453D">
        <w:rPr>
          <w:rFonts w:ascii="Times New Roman" w:hAnsi="Times New Roman"/>
          <w:sz w:val="24"/>
          <w:szCs w:val="24"/>
        </w:rPr>
        <w:t xml:space="preserve"> r. poz.</w:t>
      </w:r>
      <w:r w:rsidR="00CD45A0">
        <w:rPr>
          <w:rFonts w:ascii="Times New Roman" w:hAnsi="Times New Roman"/>
          <w:sz w:val="24"/>
          <w:szCs w:val="24"/>
        </w:rPr>
        <w:t>1320</w:t>
      </w:r>
      <w:r w:rsidR="00337286">
        <w:rPr>
          <w:rFonts w:ascii="Times New Roman" w:hAnsi="Times New Roman"/>
          <w:sz w:val="24"/>
          <w:szCs w:val="24"/>
        </w:rPr>
        <w:t xml:space="preserve"> ze zm.</w:t>
      </w:r>
      <w:r>
        <w:rPr>
          <w:rFonts w:ascii="Times New Roman" w:hAnsi="Times New Roman"/>
          <w:sz w:val="24"/>
          <w:szCs w:val="24"/>
        </w:rPr>
        <w:t>).</w:t>
      </w:r>
    </w:p>
    <w:p w14:paraId="3CEF1690" w14:textId="77777777" w:rsidR="004D3362" w:rsidRDefault="00B57B61" w:rsidP="00D11008">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B41603D" w14:textId="77777777" w:rsidR="004D3362" w:rsidRDefault="004D3362" w:rsidP="00D11008">
      <w:pPr>
        <w:pStyle w:val="Tytu"/>
        <w:jc w:val="both"/>
        <w:rPr>
          <w:b w:val="0"/>
        </w:rPr>
      </w:pPr>
    </w:p>
    <w:p w14:paraId="5615DA67" w14:textId="77777777" w:rsidR="004D3362" w:rsidRDefault="004D3362" w:rsidP="00D11008">
      <w:pPr>
        <w:spacing w:after="0" w:line="240" w:lineRule="auto"/>
        <w:rPr>
          <w:rFonts w:ascii="Times New Roman" w:hAnsi="Times New Roman"/>
          <w:b/>
          <w:sz w:val="28"/>
          <w:szCs w:val="28"/>
        </w:rPr>
      </w:pPr>
    </w:p>
    <w:p w14:paraId="1F687DE2" w14:textId="77777777" w:rsidR="004D3362" w:rsidRDefault="004D3362" w:rsidP="00D11008">
      <w:pPr>
        <w:spacing w:after="0" w:line="240" w:lineRule="auto"/>
        <w:jc w:val="center"/>
        <w:rPr>
          <w:rFonts w:ascii="Times New Roman" w:hAnsi="Times New Roman"/>
          <w:b/>
          <w:sz w:val="28"/>
          <w:szCs w:val="28"/>
        </w:rPr>
      </w:pPr>
    </w:p>
    <w:p w14:paraId="06B20020" w14:textId="77777777" w:rsidR="004D3362" w:rsidRDefault="004D3362" w:rsidP="00D11008">
      <w:pPr>
        <w:spacing w:after="0" w:line="240" w:lineRule="auto"/>
        <w:jc w:val="center"/>
        <w:rPr>
          <w:rFonts w:ascii="Times New Roman" w:hAnsi="Times New Roman"/>
          <w:b/>
          <w:sz w:val="28"/>
          <w:szCs w:val="28"/>
        </w:rPr>
      </w:pPr>
    </w:p>
    <w:p w14:paraId="75BB87DD" w14:textId="77777777" w:rsidR="004D3362" w:rsidRDefault="004D3362" w:rsidP="00D11008">
      <w:pPr>
        <w:spacing w:after="0" w:line="240" w:lineRule="auto"/>
        <w:jc w:val="center"/>
        <w:rPr>
          <w:rFonts w:ascii="Times New Roman" w:hAnsi="Times New Roman"/>
          <w:b/>
          <w:sz w:val="28"/>
          <w:szCs w:val="28"/>
        </w:rPr>
      </w:pPr>
    </w:p>
    <w:p w14:paraId="36582AFD" w14:textId="77777777" w:rsidR="004D3362" w:rsidRDefault="00B57B61" w:rsidP="00D11008">
      <w:pPr>
        <w:rPr>
          <w:rFonts w:ascii="Times New Roman" w:hAnsi="Times New Roman"/>
          <w:b/>
          <w:sz w:val="28"/>
          <w:szCs w:val="28"/>
        </w:rPr>
      </w:pPr>
      <w:r>
        <w:br w:type="page"/>
      </w:r>
    </w:p>
    <w:p w14:paraId="6F75EF91"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lastRenderedPageBreak/>
        <w:t>OŚWIADCZENIE</w:t>
      </w:r>
    </w:p>
    <w:p w14:paraId="1A748EB4"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4936124"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t>POWOŁUJE SIĘ WYKONAWCA:</w:t>
      </w:r>
    </w:p>
    <w:p w14:paraId="25025C13" w14:textId="77777777" w:rsidR="004D3362" w:rsidRDefault="004D3362" w:rsidP="00D11008">
      <w:pPr>
        <w:spacing w:after="0" w:line="240" w:lineRule="auto"/>
        <w:jc w:val="center"/>
        <w:rPr>
          <w:rFonts w:ascii="Times New Roman" w:hAnsi="Times New Roman"/>
          <w:b/>
          <w:sz w:val="28"/>
          <w:szCs w:val="28"/>
        </w:rPr>
      </w:pPr>
    </w:p>
    <w:p w14:paraId="66930F01"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32B38BDB"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w:t>
      </w:r>
    </w:p>
    <w:p w14:paraId="2D091904" w14:textId="77777777" w:rsidR="004D3362" w:rsidRDefault="004D3362" w:rsidP="00D11008">
      <w:pPr>
        <w:pStyle w:val="Tytu"/>
        <w:jc w:val="both"/>
        <w:rPr>
          <w:b w:val="0"/>
        </w:rPr>
      </w:pPr>
    </w:p>
    <w:p w14:paraId="51117ABB" w14:textId="77777777" w:rsidR="004D3362" w:rsidRDefault="00B57B61" w:rsidP="00D11008">
      <w:pPr>
        <w:spacing w:after="0"/>
        <w:jc w:val="center"/>
        <w:rPr>
          <w:rFonts w:ascii="Times New Roman" w:hAnsi="Times New Roman"/>
          <w:b/>
          <w:sz w:val="28"/>
          <w:szCs w:val="24"/>
        </w:rPr>
      </w:pPr>
      <w:r>
        <w:rPr>
          <w:rFonts w:ascii="Times New Roman" w:hAnsi="Times New Roman"/>
          <w:b/>
          <w:sz w:val="28"/>
          <w:szCs w:val="24"/>
        </w:rPr>
        <w:t>OŚWIADCZENIE</w:t>
      </w:r>
    </w:p>
    <w:p w14:paraId="269E2E54" w14:textId="77777777" w:rsidR="004D3362" w:rsidRDefault="00B57B61" w:rsidP="00D11008">
      <w:pPr>
        <w:spacing w:after="0" w:line="240" w:lineRule="auto"/>
        <w:jc w:val="center"/>
        <w:rPr>
          <w:rFonts w:ascii="Times New Roman" w:hAnsi="Times New Roman"/>
          <w:b/>
          <w:sz w:val="28"/>
          <w:szCs w:val="24"/>
        </w:rPr>
      </w:pPr>
      <w:r>
        <w:rPr>
          <w:rFonts w:ascii="Times New Roman" w:hAnsi="Times New Roman"/>
          <w:b/>
          <w:sz w:val="28"/>
          <w:szCs w:val="24"/>
        </w:rPr>
        <w:t>dotyczące podanych informacji:</w:t>
      </w:r>
    </w:p>
    <w:p w14:paraId="1D64108E" w14:textId="77777777" w:rsidR="004D3362" w:rsidRDefault="004D3362" w:rsidP="00D11008">
      <w:pPr>
        <w:spacing w:after="0" w:line="360" w:lineRule="auto"/>
        <w:jc w:val="both"/>
        <w:rPr>
          <w:rFonts w:ascii="Times New Roman" w:hAnsi="Times New Roman"/>
          <w:sz w:val="24"/>
          <w:szCs w:val="24"/>
        </w:rPr>
      </w:pPr>
    </w:p>
    <w:p w14:paraId="22DBC85E"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5D9C998" w14:textId="77777777" w:rsidR="00C359CA" w:rsidRDefault="00C359CA" w:rsidP="00D11008">
      <w:pPr>
        <w:spacing w:after="0" w:line="360" w:lineRule="auto"/>
        <w:jc w:val="both"/>
        <w:rPr>
          <w:rFonts w:ascii="Times New Roman" w:hAnsi="Times New Roman"/>
          <w:sz w:val="24"/>
          <w:szCs w:val="24"/>
        </w:rPr>
      </w:pPr>
    </w:p>
    <w:p w14:paraId="64A27B23" w14:textId="77777777" w:rsidR="004D3362" w:rsidRDefault="00B57B61" w:rsidP="00D11008">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485AE85F"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62916B9C"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FDA3D79"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2754A2F"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18ABD766"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1373344E"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45AA5C6B"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33A844AC"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595F3F1E" w14:textId="77777777" w:rsidR="004D3362" w:rsidRDefault="00B57B61" w:rsidP="00D11008">
      <w:pPr>
        <w:spacing w:after="0"/>
        <w:rPr>
          <w:rFonts w:ascii="Times New Roman" w:hAnsi="Times New Roman"/>
        </w:rPr>
      </w:pPr>
      <w:r>
        <w:br w:type="page"/>
      </w:r>
    </w:p>
    <w:p w14:paraId="36054A6D" w14:textId="77777777" w:rsidR="004D3362" w:rsidRDefault="00B57B61" w:rsidP="00D11008">
      <w:pPr>
        <w:pStyle w:val="Akapitzlist"/>
        <w:spacing w:after="0" w:line="240" w:lineRule="auto"/>
        <w:jc w:val="right"/>
        <w:rPr>
          <w:rFonts w:ascii="Times New Roman" w:hAnsi="Times New Roman"/>
        </w:rPr>
      </w:pPr>
      <w:r>
        <w:rPr>
          <w:rFonts w:ascii="Times New Roman" w:hAnsi="Times New Roman"/>
        </w:rPr>
        <w:lastRenderedPageBreak/>
        <w:t>Załącznik nr 4</w:t>
      </w:r>
    </w:p>
    <w:p w14:paraId="0404F9FD" w14:textId="193AF0FC" w:rsidR="004D3362" w:rsidRDefault="00B57B61" w:rsidP="00D11008">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…202</w:t>
      </w:r>
      <w:r w:rsidR="00B867E0">
        <w:rPr>
          <w:rFonts w:ascii="Times New Roman" w:hAnsi="Times New Roman"/>
          <w:b/>
          <w:color w:val="000000"/>
          <w:sz w:val="28"/>
          <w:szCs w:val="28"/>
        </w:rPr>
        <w:t>5</w:t>
      </w:r>
    </w:p>
    <w:p w14:paraId="4DF70FD6" w14:textId="48D9C1A5" w:rsidR="004D3362" w:rsidRDefault="00B57B61" w:rsidP="00D11008">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CD45A0">
        <w:rPr>
          <w:rFonts w:ascii="Times New Roman" w:hAnsi="Times New Roman"/>
          <w:b/>
          <w:color w:val="000000"/>
          <w:sz w:val="20"/>
          <w:szCs w:val="20"/>
        </w:rPr>
        <w:t>4</w:t>
      </w:r>
      <w:r w:rsidR="00CC1ECC">
        <w:rPr>
          <w:rFonts w:ascii="Times New Roman" w:hAnsi="Times New Roman"/>
          <w:b/>
          <w:color w:val="000000"/>
          <w:sz w:val="20"/>
          <w:szCs w:val="20"/>
        </w:rPr>
        <w:t xml:space="preserve"> r. poz.</w:t>
      </w:r>
      <w:r w:rsidR="00890BFD">
        <w:rPr>
          <w:rFonts w:ascii="Times New Roman" w:hAnsi="Times New Roman"/>
          <w:b/>
          <w:color w:val="000000"/>
          <w:sz w:val="20"/>
          <w:szCs w:val="20"/>
        </w:rPr>
        <w:t>1320</w:t>
      </w:r>
      <w:r>
        <w:rPr>
          <w:rFonts w:ascii="Times New Roman" w:hAnsi="Times New Roman"/>
          <w:b/>
          <w:color w:val="000000"/>
          <w:sz w:val="20"/>
          <w:szCs w:val="20"/>
        </w:rPr>
        <w:t xml:space="preserve">.) </w:t>
      </w:r>
    </w:p>
    <w:p w14:paraId="657C3A99" w14:textId="77777777" w:rsidR="00C8560D" w:rsidRDefault="00C8560D" w:rsidP="00D11008">
      <w:pPr>
        <w:spacing w:after="0" w:line="240" w:lineRule="auto"/>
        <w:rPr>
          <w:rFonts w:ascii="Times New Roman" w:eastAsia="Times New Roman" w:hAnsi="Times New Roman"/>
          <w:b/>
          <w:bCs/>
          <w:sz w:val="24"/>
          <w:szCs w:val="24"/>
          <w:lang w:eastAsia="pl-PL"/>
        </w:rPr>
      </w:pPr>
    </w:p>
    <w:p w14:paraId="69E0FD89" w14:textId="24BFA6E7" w:rsidR="00C8560D" w:rsidRDefault="00C8560D" w:rsidP="00D11008">
      <w:pPr>
        <w:spacing w:after="0" w:line="240" w:lineRule="auto"/>
        <w:rPr>
          <w:rFonts w:ascii="Times New Roman" w:hAnsi="Times New Roman"/>
          <w:color w:val="000000"/>
          <w:sz w:val="24"/>
          <w:szCs w:val="24"/>
        </w:rPr>
      </w:pPr>
      <w:r>
        <w:rPr>
          <w:rFonts w:ascii="Times New Roman" w:hAnsi="Times New Roman"/>
          <w:color w:val="000000"/>
          <w:sz w:val="24"/>
          <w:szCs w:val="24"/>
        </w:rPr>
        <w:t>zawarta dnia ………………. 202</w:t>
      </w:r>
      <w:r w:rsidR="00B867E0">
        <w:rPr>
          <w:rFonts w:ascii="Times New Roman" w:hAnsi="Times New Roman"/>
          <w:color w:val="000000"/>
          <w:sz w:val="24"/>
          <w:szCs w:val="24"/>
        </w:rPr>
        <w:t>5</w:t>
      </w:r>
      <w:r>
        <w:rPr>
          <w:rFonts w:ascii="Times New Roman" w:hAnsi="Times New Roman"/>
          <w:color w:val="000000"/>
          <w:sz w:val="24"/>
          <w:szCs w:val="24"/>
        </w:rPr>
        <w:t> r. w Białej Podlaskiej pomiędzy:</w:t>
      </w:r>
    </w:p>
    <w:p w14:paraId="776B6308"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bCs/>
          <w:color w:val="000000"/>
          <w:sz w:val="24"/>
          <w:szCs w:val="24"/>
        </w:rPr>
        <w:t>….…………………………………………………………………………………</w:t>
      </w:r>
      <w:r>
        <w:rPr>
          <w:rFonts w:ascii="Times New Roman" w:hAnsi="Times New Roman"/>
          <w:color w:val="000000"/>
          <w:sz w:val="24"/>
          <w:szCs w:val="24"/>
        </w:rPr>
        <w:t xml:space="preserve"> zwaną w treści umowy „</w:t>
      </w:r>
      <w:r>
        <w:rPr>
          <w:rFonts w:ascii="Times New Roman" w:hAnsi="Times New Roman"/>
          <w:iCs/>
          <w:color w:val="000000"/>
          <w:sz w:val="24"/>
          <w:szCs w:val="24"/>
        </w:rPr>
        <w:t>Zamawiającym</w:t>
      </w:r>
      <w:r>
        <w:rPr>
          <w:rFonts w:ascii="Times New Roman" w:hAnsi="Times New Roman"/>
          <w:color w:val="000000"/>
          <w:sz w:val="24"/>
          <w:szCs w:val="24"/>
        </w:rPr>
        <w:t>”, reprezentowaną przez:</w:t>
      </w:r>
    </w:p>
    <w:p w14:paraId="6DC32A2E"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color w:val="000000"/>
          <w:sz w:val="24"/>
          <w:szCs w:val="24"/>
        </w:rPr>
        <w:t>……………………………</w:t>
      </w:r>
    </w:p>
    <w:p w14:paraId="733625B6"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xml:space="preserve">a </w:t>
      </w:r>
    </w:p>
    <w:p w14:paraId="7F51B2D2"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 reprezentowaną przez:</w:t>
      </w:r>
    </w:p>
    <w:p w14:paraId="7C461E4B"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zwanym dalej „Wykonawcą”</w:t>
      </w:r>
    </w:p>
    <w:p w14:paraId="290514C4"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xml:space="preserve">Łącznie dalej zwanych w umowie Stronami, </w:t>
      </w:r>
    </w:p>
    <w:p w14:paraId="42FA5DDF"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sz w:val="24"/>
          <w:szCs w:val="24"/>
        </w:rPr>
        <w:t xml:space="preserve">na podstawie dokonanego przez Zamawiającego wyboru oferty Wykonawcy w postępowaniu prowadzonym w </w:t>
      </w:r>
      <w:r>
        <w:rPr>
          <w:rFonts w:ascii="Times New Roman" w:hAnsi="Times New Roman"/>
          <w:i/>
          <w:sz w:val="24"/>
          <w:szCs w:val="24"/>
        </w:rPr>
        <w:t>Trybie podstawowym</w:t>
      </w:r>
      <w:r>
        <w:rPr>
          <w:rFonts w:ascii="Times New Roman" w:hAnsi="Times New Roman"/>
          <w:sz w:val="24"/>
          <w:szCs w:val="24"/>
        </w:rPr>
        <w:t xml:space="preserve"> </w:t>
      </w:r>
      <w:r>
        <w:rPr>
          <w:rFonts w:ascii="Times New Roman" w:hAnsi="Times New Roman"/>
          <w:color w:val="000000"/>
          <w:sz w:val="24"/>
          <w:szCs w:val="24"/>
        </w:rPr>
        <w:t xml:space="preserve">opublikowanym w dniu ……………… pod nr …………… w Biuletynie Informacji Publicznej, została zawarta umowa o następującej treści: </w:t>
      </w:r>
    </w:p>
    <w:p w14:paraId="19F01678" w14:textId="77777777" w:rsidR="00C8560D" w:rsidRDefault="00C8560D" w:rsidP="00D11008">
      <w:pPr>
        <w:spacing w:after="0" w:line="240" w:lineRule="auto"/>
        <w:rPr>
          <w:rFonts w:ascii="Times New Roman" w:hAnsi="Times New Roman"/>
          <w:color w:val="000000"/>
          <w:sz w:val="24"/>
          <w:szCs w:val="24"/>
        </w:rPr>
      </w:pPr>
    </w:p>
    <w:p w14:paraId="2A9AC6FF" w14:textId="77777777" w:rsidR="00C8560D" w:rsidRDefault="00C8560D" w:rsidP="00D11008">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Przedmiot umowy</w:t>
      </w:r>
    </w:p>
    <w:p w14:paraId="0ED0F078"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xml:space="preserve">§ 1 </w:t>
      </w:r>
    </w:p>
    <w:p w14:paraId="00A5D82E" w14:textId="0996E541" w:rsidR="00C8560D" w:rsidRDefault="00C8560D" w:rsidP="00D11008">
      <w:pPr>
        <w:pStyle w:val="Akapitzlist"/>
        <w:numPr>
          <w:ilvl w:val="0"/>
          <w:numId w:val="52"/>
        </w:numPr>
        <w:spacing w:after="0" w:line="240" w:lineRule="auto"/>
        <w:ind w:hanging="357"/>
        <w:jc w:val="both"/>
        <w:rPr>
          <w:rFonts w:ascii="Times New Roman" w:eastAsiaTheme="minorHAnsi" w:hAnsi="Times New Roman"/>
          <w:sz w:val="24"/>
          <w:szCs w:val="24"/>
        </w:rPr>
      </w:pPr>
      <w:r>
        <w:rPr>
          <w:rFonts w:ascii="Times New Roman" w:hAnsi="Times New Roman"/>
          <w:sz w:val="24"/>
          <w:szCs w:val="24"/>
        </w:rPr>
        <w:t xml:space="preserve">Na warunkach niniejszej umowy Zamawiający zleca a Wykonawca zobowiązuje się do sukcesywnej dostawy </w:t>
      </w:r>
      <w:r w:rsidR="00F1722C">
        <w:rPr>
          <w:rFonts w:ascii="Times New Roman" w:hAnsi="Times New Roman"/>
          <w:sz w:val="24"/>
          <w:szCs w:val="24"/>
        </w:rPr>
        <w:t>ryb</w:t>
      </w:r>
      <w:r>
        <w:rPr>
          <w:rFonts w:ascii="Times New Roman" w:hAnsi="Times New Roman"/>
          <w:sz w:val="24"/>
          <w:szCs w:val="24"/>
        </w:rPr>
        <w:t xml:space="preserve"> zamawianych na potrzeby warsztatów szkolnych oraz internatu szkolnego Zespołu Szkół Zawodowych nr 1 </w:t>
      </w:r>
      <w:r w:rsidR="00890BFD">
        <w:rPr>
          <w:rFonts w:ascii="Times New Roman" w:hAnsi="Times New Roman"/>
          <w:sz w:val="24"/>
          <w:szCs w:val="24"/>
        </w:rPr>
        <w:t xml:space="preserve">im. Komisji Edukacji narodowej </w:t>
      </w:r>
      <w:r>
        <w:rPr>
          <w:rFonts w:ascii="Times New Roman" w:hAnsi="Times New Roman"/>
          <w:sz w:val="24"/>
          <w:szCs w:val="24"/>
        </w:rPr>
        <w:t>w Białej Podlaskiej, szczegółowo opisane co do rodzaju w Opisie przedmiotu zamówienia (SWZ), którego kopia stanowi załącznik nr 1 do niniejszej umowy oraz zgodnie z ofertą Wykonawcy i Formularzem cenowym za cenę tam wskazaną, których kopię stanowią odpowiednio załączniki nr 2 i 3 do niniejszej umowy (przedmiot umowy). Ww. i nw. załączniki stanowią integralną część niniejszej umowy.</w:t>
      </w:r>
    </w:p>
    <w:p w14:paraId="7563131B" w14:textId="77777777" w:rsidR="00C8560D" w:rsidRDefault="00C8560D" w:rsidP="00D11008">
      <w:pPr>
        <w:pStyle w:val="Akapitzlist"/>
        <w:numPr>
          <w:ilvl w:val="0"/>
          <w:numId w:val="52"/>
        </w:numPr>
        <w:spacing w:after="0" w:line="240" w:lineRule="auto"/>
        <w:ind w:hanging="357"/>
        <w:jc w:val="both"/>
        <w:rPr>
          <w:rFonts w:ascii="Times New Roman" w:hAnsi="Times New Roman"/>
          <w:sz w:val="24"/>
          <w:szCs w:val="24"/>
        </w:rPr>
      </w:pPr>
      <w:r>
        <w:rPr>
          <w:rFonts w:ascii="Times New Roman" w:eastAsia="Times New Roman" w:hAnsi="Times New Roman"/>
          <w:bCs/>
          <w:sz w:val="24"/>
          <w:szCs w:val="24"/>
          <w:lang w:eastAsia="pl-PL"/>
        </w:rPr>
        <w:t xml:space="preserve">Wykonawca gwarantuje, dostarczane </w:t>
      </w:r>
      <w:r>
        <w:rPr>
          <w:rFonts w:ascii="Times New Roman" w:hAnsi="Times New Roman"/>
          <w:sz w:val="24"/>
          <w:szCs w:val="24"/>
        </w:rPr>
        <w:t xml:space="preserve">produkty składające się na przedmiot umowy, o którym mowa w § 1 ust. 1 niniejszej umowy, są </w:t>
      </w:r>
      <w:r>
        <w:rPr>
          <w:rFonts w:ascii="Times New Roman" w:eastAsia="Times New Roman" w:hAnsi="Times New Roman"/>
          <w:bCs/>
          <w:sz w:val="24"/>
          <w:szCs w:val="24"/>
          <w:lang w:eastAsia="pl-PL"/>
        </w:rPr>
        <w:t>należytej jakości, zgodnego z obowiązującymi w Polsce atestami, normami, wymogami prawa dotyczącymi żywności,</w:t>
      </w:r>
      <w:r>
        <w:rPr>
          <w:rFonts w:ascii="Times New Roman" w:hAnsi="Times New Roman"/>
          <w:sz w:val="24"/>
          <w:szCs w:val="24"/>
        </w:rPr>
        <w:t xml:space="preserve"> oraz oświadcza, że są dopuszczone do powszechnego stosowania i posiadają wszelkie wymagane przepisami prawa zezwolenia i atesty obowiązujące w aktach prawnych, a w szczególności:</w:t>
      </w:r>
    </w:p>
    <w:p w14:paraId="74E0EE10" w14:textId="4A9C2414" w:rsidR="00C8560D" w:rsidRDefault="00C8560D" w:rsidP="00D11008">
      <w:pPr>
        <w:pStyle w:val="Akapitzlist"/>
        <w:numPr>
          <w:ilvl w:val="0"/>
          <w:numId w:val="53"/>
        </w:numPr>
        <w:spacing w:after="0" w:line="240" w:lineRule="auto"/>
        <w:ind w:hanging="357"/>
        <w:jc w:val="both"/>
        <w:rPr>
          <w:rFonts w:ascii="Times New Roman" w:hAnsi="Times New Roman"/>
          <w:sz w:val="24"/>
          <w:szCs w:val="24"/>
        </w:rPr>
      </w:pPr>
      <w:r>
        <w:rPr>
          <w:rFonts w:ascii="Times New Roman" w:hAnsi="Times New Roman"/>
          <w:sz w:val="24"/>
          <w:szCs w:val="24"/>
        </w:rPr>
        <w:t>ustawy z dnia 25 sierpnia 2006 r. o bezpieczeństwie żywności i żywienia (tekst jednolity Dz. U. z 2023 r., poz. 1448),</w:t>
      </w:r>
    </w:p>
    <w:p w14:paraId="7419DFE9" w14:textId="0DA86888" w:rsidR="00C8560D" w:rsidRDefault="00C8560D" w:rsidP="00D11008">
      <w:pPr>
        <w:pStyle w:val="Akapitzlist"/>
        <w:numPr>
          <w:ilvl w:val="0"/>
          <w:numId w:val="53"/>
        </w:numPr>
        <w:spacing w:after="0" w:line="240" w:lineRule="auto"/>
        <w:jc w:val="both"/>
        <w:rPr>
          <w:rFonts w:ascii="Times New Roman" w:hAnsi="Times New Roman"/>
          <w:sz w:val="24"/>
          <w:szCs w:val="24"/>
        </w:rPr>
      </w:pPr>
      <w:r>
        <w:rPr>
          <w:rFonts w:ascii="Times New Roman" w:hAnsi="Times New Roman"/>
          <w:sz w:val="24"/>
          <w:szCs w:val="24"/>
        </w:rPr>
        <w:t>ustawy z dnia 16 grudnia 2005 r. o produktach pochodzenia zwierzęcego (tekst jednolity Dz. U. z 2023 r., poz. 872) oraz aktami wykonawczymi wydanymi na podstawie tej ustawy,</w:t>
      </w:r>
    </w:p>
    <w:p w14:paraId="1FAFD07A" w14:textId="1D0554A6" w:rsidR="00C8560D" w:rsidRDefault="00C8560D" w:rsidP="00D11008">
      <w:pPr>
        <w:pStyle w:val="Akapitzlist"/>
        <w:numPr>
          <w:ilvl w:val="0"/>
          <w:numId w:val="53"/>
        </w:numPr>
        <w:spacing w:after="0" w:line="240" w:lineRule="auto"/>
        <w:jc w:val="both"/>
        <w:rPr>
          <w:rFonts w:ascii="Times New Roman" w:hAnsi="Times New Roman"/>
          <w:sz w:val="24"/>
          <w:szCs w:val="24"/>
        </w:rPr>
      </w:pPr>
      <w:r>
        <w:rPr>
          <w:rFonts w:ascii="Times New Roman" w:hAnsi="Times New Roman"/>
          <w:sz w:val="24"/>
          <w:szCs w:val="24"/>
        </w:rPr>
        <w:t>ustawy z dnia 21 grudnia 2000 r. o jakości handlowej artykułów rolno-spożywczych (tekst jednolity Dz. U. z 2023 r., poz. 1980).</w:t>
      </w:r>
    </w:p>
    <w:p w14:paraId="36DDA247" w14:textId="77777777" w:rsidR="00C8560D" w:rsidRDefault="00C8560D" w:rsidP="00D11008">
      <w:pPr>
        <w:pStyle w:val="Akapitzlist"/>
        <w:numPr>
          <w:ilvl w:val="0"/>
          <w:numId w:val="52"/>
        </w:numPr>
        <w:spacing w:after="0" w:line="240" w:lineRule="auto"/>
        <w:ind w:hanging="357"/>
        <w:jc w:val="both"/>
        <w:rPr>
          <w:rFonts w:ascii="Times New Roman" w:eastAsiaTheme="minorHAnsi" w:hAnsi="Times New Roman"/>
          <w:sz w:val="24"/>
          <w:szCs w:val="24"/>
        </w:rPr>
      </w:pPr>
      <w:r>
        <w:rPr>
          <w:rFonts w:ascii="Times New Roman" w:eastAsia="Times New Roman" w:hAnsi="Times New Roman"/>
          <w:bCs/>
          <w:sz w:val="24"/>
          <w:szCs w:val="24"/>
          <w:lang w:eastAsia="pl-PL"/>
        </w:rPr>
        <w:t>Przez cały okres realizacji niniejszej umowy Wykonawca zobowiązuje się do posiadania i dostarczenia, niezwłocznie jednakże nie później niż na 3 dni kalendarzowe na każde wezwanie Zamawiającego, decyzji właściwego organu, a w szczególności Inspekcji Weterynaryjnej lub Państwowej Inspekcji Sanitarnej, dotyczącą możliwości produkcji lub obrotu danego rodzaju produktami składającymi się na przedmiot niniejszej umowy.</w:t>
      </w:r>
    </w:p>
    <w:p w14:paraId="7DB5033E" w14:textId="77777777" w:rsidR="00C8560D" w:rsidRDefault="00C8560D" w:rsidP="00D11008">
      <w:pPr>
        <w:spacing w:after="0" w:line="240" w:lineRule="auto"/>
        <w:contextualSpacing/>
        <w:jc w:val="center"/>
        <w:rPr>
          <w:rFonts w:ascii="Times New Roman" w:eastAsia="Times New Roman" w:hAnsi="Times New Roman"/>
          <w:b/>
          <w:bCs/>
          <w:sz w:val="24"/>
          <w:szCs w:val="24"/>
          <w:lang w:eastAsia="pl-PL"/>
        </w:rPr>
      </w:pPr>
    </w:p>
    <w:p w14:paraId="244A537E" w14:textId="77777777" w:rsidR="00C8560D" w:rsidRDefault="00C8560D">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Termin realizacji </w:t>
      </w:r>
    </w:p>
    <w:p w14:paraId="5271C6E3" w14:textId="77777777" w:rsidR="00C8560D" w:rsidRDefault="00C8560D">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 2 </w:t>
      </w:r>
    </w:p>
    <w:p w14:paraId="71E7E28E" w14:textId="6D244FA3" w:rsidR="00C8560D" w:rsidRDefault="00C8560D">
      <w:pPr>
        <w:tabs>
          <w:tab w:val="num" w:pos="426"/>
        </w:tabs>
        <w:spacing w:after="0" w:line="240" w:lineRule="auto"/>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lastRenderedPageBreak/>
        <w:t xml:space="preserve">Przedmiot niniejszej umowy, o którym mowa w § 1 ust. 1 niniejszej umowy, należy zrealizować w terminie do </w:t>
      </w:r>
      <w:r w:rsidRPr="006E6D98">
        <w:rPr>
          <w:rFonts w:ascii="Times New Roman" w:eastAsia="Times New Roman" w:hAnsi="Times New Roman"/>
          <w:sz w:val="24"/>
          <w:szCs w:val="24"/>
          <w:lang w:eastAsia="ar-SA"/>
        </w:rPr>
        <w:t>……………</w:t>
      </w:r>
      <w:r w:rsidR="00890BFD">
        <w:rPr>
          <w:rFonts w:ascii="Times New Roman" w:eastAsia="Times New Roman" w:hAnsi="Times New Roman"/>
          <w:sz w:val="24"/>
          <w:szCs w:val="24"/>
          <w:lang w:eastAsia="ar-SA"/>
        </w:rPr>
        <w:t>do ………………..</w:t>
      </w:r>
      <w:r>
        <w:rPr>
          <w:rFonts w:ascii="Times New Roman" w:eastAsia="Times New Roman" w:hAnsi="Times New Roman"/>
          <w:sz w:val="24"/>
          <w:szCs w:val="24"/>
          <w:lang w:eastAsia="ar-SA"/>
        </w:rPr>
        <w:t xml:space="preserve"> lub dostarczenia wszystkich produktów składających się na przedmiot niniejszej umowy.</w:t>
      </w:r>
    </w:p>
    <w:p w14:paraId="67EB5799"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p>
    <w:p w14:paraId="4A8C65B8"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Warunki realizacji</w:t>
      </w:r>
    </w:p>
    <w:p w14:paraId="07271538"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3</w:t>
      </w:r>
    </w:p>
    <w:p w14:paraId="0165C2DD" w14:textId="77777777" w:rsidR="00C8560D" w:rsidRDefault="00C8560D" w:rsidP="00D11008">
      <w:pPr>
        <w:pStyle w:val="Akapitzlist"/>
        <w:numPr>
          <w:ilvl w:val="0"/>
          <w:numId w:val="54"/>
        </w:numPr>
        <w:spacing w:after="0" w:line="240" w:lineRule="auto"/>
        <w:jc w:val="both"/>
        <w:rPr>
          <w:rFonts w:ascii="Times New Roman" w:eastAsiaTheme="minorHAnsi" w:hAnsi="Times New Roman"/>
          <w:color w:val="000000"/>
          <w:sz w:val="24"/>
          <w:szCs w:val="24"/>
          <w:lang w:eastAsia="ar-SA"/>
        </w:rPr>
      </w:pPr>
      <w:r>
        <w:rPr>
          <w:rFonts w:ascii="Times New Roman" w:hAnsi="Times New Roman"/>
          <w:color w:val="000000"/>
          <w:sz w:val="24"/>
          <w:szCs w:val="24"/>
          <w:lang w:eastAsia="ar-SA"/>
        </w:rPr>
        <w:t xml:space="preserve">W sytuacji złożenia zamówienia do godziny 09:00 Wykonawca zobowiązany będzie do dostawy w dniu złożenia zamówienia. Jeżeli zamówienie zostanie złożone po godzinie 09:00 Wykonawca zobowiązany będzie do dostawy dnia następnego do godziny 07:00 we wszystkie dni robocze oraz do godziny 08:00 w sobotę. </w:t>
      </w:r>
    </w:p>
    <w:p w14:paraId="37F150A2" w14:textId="77777777" w:rsidR="00C8560D" w:rsidRDefault="00C8560D" w:rsidP="00D11008">
      <w:pPr>
        <w:pStyle w:val="Akapitzlist"/>
        <w:numPr>
          <w:ilvl w:val="0"/>
          <w:numId w:val="54"/>
        </w:numPr>
        <w:spacing w:after="0" w:line="240" w:lineRule="auto"/>
        <w:jc w:val="both"/>
        <w:rPr>
          <w:rFonts w:ascii="Times New Roman" w:hAnsi="Times New Roman"/>
          <w:color w:val="000000"/>
          <w:sz w:val="24"/>
          <w:szCs w:val="24"/>
          <w:lang w:eastAsia="ar-SA"/>
        </w:rPr>
      </w:pPr>
      <w:r>
        <w:rPr>
          <w:rFonts w:ascii="Times New Roman" w:hAnsi="Times New Roman"/>
          <w:sz w:val="24"/>
          <w:szCs w:val="24"/>
          <w:lang w:eastAsia="ar-SA"/>
        </w:rPr>
        <w:t xml:space="preserve">Wykonawca, </w:t>
      </w:r>
      <w:r>
        <w:rPr>
          <w:rFonts w:ascii="Times New Roman" w:hAnsi="Times New Roman"/>
          <w:color w:val="000000"/>
          <w:sz w:val="24"/>
          <w:szCs w:val="24"/>
          <w:lang w:eastAsia="ar-SA"/>
        </w:rPr>
        <w:t>własnym środkiem transportu, na własny koszt i ryzyko,</w:t>
      </w:r>
      <w:r>
        <w:rPr>
          <w:rFonts w:ascii="Times New Roman" w:hAnsi="Times New Roman"/>
          <w:sz w:val="24"/>
          <w:szCs w:val="24"/>
          <w:lang w:eastAsia="ar-SA"/>
        </w:rPr>
        <w:t xml:space="preserve"> dostarczy produkty składające się na przedmiot niniejszej umowy </w:t>
      </w:r>
      <w:r>
        <w:rPr>
          <w:rFonts w:ascii="Times New Roman" w:hAnsi="Times New Roman"/>
          <w:color w:val="000000"/>
          <w:sz w:val="24"/>
          <w:szCs w:val="24"/>
          <w:lang w:eastAsia="ar-SA"/>
        </w:rPr>
        <w:t>do obiektów Zamawiającego zlokalizowanych w Białej Podlaskiej przy:</w:t>
      </w:r>
    </w:p>
    <w:p w14:paraId="3FAF211B"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ul. Warszawskiej 11; </w:t>
      </w:r>
    </w:p>
    <w:p w14:paraId="3C95EE56"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ul. Artyleryjskiej 7;</w:t>
      </w:r>
    </w:p>
    <w:p w14:paraId="5EE537CD"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ul. Piłsudskiego 36.</w:t>
      </w:r>
    </w:p>
    <w:p w14:paraId="1A9A9628" w14:textId="77777777" w:rsidR="00C8560D" w:rsidRDefault="00C8560D" w:rsidP="00D11008">
      <w:pPr>
        <w:pStyle w:val="Akapitzlist"/>
        <w:numPr>
          <w:ilvl w:val="0"/>
          <w:numId w:val="54"/>
        </w:numPr>
        <w:spacing w:after="0" w:line="240" w:lineRule="auto"/>
        <w:ind w:left="357" w:hanging="357"/>
        <w:jc w:val="both"/>
        <w:rPr>
          <w:rFonts w:ascii="Times New Roman" w:hAnsi="Times New Roman"/>
          <w:sz w:val="24"/>
          <w:szCs w:val="24"/>
          <w:lang w:eastAsia="ar-SA"/>
        </w:rPr>
      </w:pPr>
      <w:r>
        <w:rPr>
          <w:rFonts w:ascii="Times New Roman" w:hAnsi="Times New Roman"/>
          <w:sz w:val="24"/>
          <w:szCs w:val="24"/>
          <w:lang w:eastAsia="ar-SA"/>
        </w:rPr>
        <w:t xml:space="preserve">Zamówienia produktów składających się na przedmiot niniejszej umowy odbywać będą się w dni robocze: </w:t>
      </w:r>
    </w:p>
    <w:p w14:paraId="377F387A" w14:textId="77777777" w:rsidR="00C8560D" w:rsidRDefault="00C8560D" w:rsidP="00D11008">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telefonicznie na nr tel. ……………………………………… </w:t>
      </w:r>
    </w:p>
    <w:p w14:paraId="26A65FC9" w14:textId="77777777" w:rsidR="00C8560D" w:rsidRDefault="00C8560D">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pocztą elektroniczną na adres poczty ……………………………………… </w:t>
      </w:r>
    </w:p>
    <w:p w14:paraId="57B57617" w14:textId="77777777" w:rsidR="00C8560D" w:rsidRDefault="00C8560D">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osobiście najpóźniej do godz. 14:00. </w:t>
      </w:r>
    </w:p>
    <w:p w14:paraId="6780228D" w14:textId="77777777" w:rsidR="00C8560D" w:rsidRDefault="00C8560D">
      <w:pPr>
        <w:pStyle w:val="Akapitzlist"/>
        <w:widowControl w:val="0"/>
        <w:numPr>
          <w:ilvl w:val="0"/>
          <w:numId w:val="54"/>
        </w:numPr>
        <w:shd w:val="clear" w:color="auto" w:fill="FFFFFF"/>
        <w:spacing w:after="0" w:line="240" w:lineRule="auto"/>
        <w:ind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W zamówieniu Zamawiający określi ilość zamawianych produktów, oraz oczekiwany termin dostawy. </w:t>
      </w:r>
    </w:p>
    <w:p w14:paraId="39BA5F07" w14:textId="77777777" w:rsidR="00C8560D" w:rsidRDefault="00C8560D">
      <w:pPr>
        <w:pStyle w:val="Akapitzlist"/>
        <w:widowControl w:val="0"/>
        <w:numPr>
          <w:ilvl w:val="0"/>
          <w:numId w:val="54"/>
        </w:numPr>
        <w:shd w:val="clear" w:color="auto" w:fill="FFFFFF"/>
        <w:spacing w:after="0" w:line="240" w:lineRule="auto"/>
        <w:ind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dostawie każdej partii produktów składających się na przedmiot niniejszej umowy sporządzi i przekaże Zamawiającemu protokół odbioru (WZ) potwierdzający ilość dostarczonych produktów.</w:t>
      </w:r>
    </w:p>
    <w:p w14:paraId="3DDC6749" w14:textId="77777777" w:rsidR="00C8560D" w:rsidRDefault="00C8560D" w:rsidP="00D11008">
      <w:pPr>
        <w:pStyle w:val="Akapitzlist"/>
        <w:numPr>
          <w:ilvl w:val="0"/>
          <w:numId w:val="54"/>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Pozostawienie produktów składających się na przedmiot niniejszej umowy przez Wykonawcę w innym miejscu dostawy niż wskazanym w ust. 1 niniejszego paragrafu lub osobom nieupoważnionym lub przed drzwiami placówki Zamawiającego będzie uważane jako brak dostawy.</w:t>
      </w:r>
    </w:p>
    <w:p w14:paraId="4B7329E5" w14:textId="77777777" w:rsidR="00C8560D" w:rsidRDefault="00C8560D" w:rsidP="00D11008">
      <w:pPr>
        <w:spacing w:after="0" w:line="240" w:lineRule="auto"/>
        <w:contextualSpacing/>
        <w:rPr>
          <w:rFonts w:ascii="Times New Roman" w:eastAsia="Times New Roman" w:hAnsi="Times New Roman"/>
          <w:b/>
          <w:bCs/>
          <w:sz w:val="24"/>
          <w:szCs w:val="24"/>
          <w:lang w:eastAsia="pl-PL"/>
        </w:rPr>
      </w:pPr>
    </w:p>
    <w:p w14:paraId="1C1B0FE2" w14:textId="77777777" w:rsidR="00C8560D" w:rsidRDefault="00C8560D" w:rsidP="00D11008">
      <w:pPr>
        <w:spacing w:after="0" w:line="240" w:lineRule="auto"/>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4</w:t>
      </w:r>
    </w:p>
    <w:p w14:paraId="553D14D6" w14:textId="77777777" w:rsidR="00C8560D" w:rsidRDefault="00C8560D" w:rsidP="00D11008">
      <w:pPr>
        <w:pStyle w:val="Akapitzlist"/>
        <w:numPr>
          <w:ilvl w:val="0"/>
          <w:numId w:val="57"/>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zobowiązuje się przekazywać produkty składające się na przedmiot niniejszej umowy pod adresem wskazanym § 3 ust. 1 bezpośrednio osobie upoważnionej do jej odbioru i kontroli ilościowej i jakościowej we wskazanym przez Zamawiającego miejscu.</w:t>
      </w:r>
    </w:p>
    <w:p w14:paraId="23553760"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 przypadku otrzymania produktów składających się na przedmiot umowy, o którym mowa w § 1 ust. 1 niniejszej umowy, niezgodnych z warunkami niniejszej umowy lub niewłaściwej jakości Zamawiający odmówi jej przyjęcia i niezwłocznie, w dniu dostawy, zgłosi reklamację Wykonawcy. </w:t>
      </w:r>
    </w:p>
    <w:p w14:paraId="173A2B5B"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Wykonawca zobowiązuje się odebrać, za potwierdzeniem odbioru, produkty niespełniające wymagań jakościowych na własny koszt i wymienić ją na wolną od wad, niezwłocznie jeszcze w dniu zgłoszenia reklamacji, w czasie nieprzekraczającym 2 godzin od chwili przekazania przez Zamawiającego reklamacji kanałami komunikacji określonymi w § 3 ust. 2 niniejszej umowy. </w:t>
      </w:r>
    </w:p>
    <w:p w14:paraId="2D9DEE7E"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 przypadku braku dostawy lub wymiany wadliwego produktu składającego się na przedmiot niniejszej umowy, niezbędnego do przygotowania posiłków w danym dniu, Zamawiający dokona zakupów produktów własnym staraniem u podmiotu trzeciego na koszt Wykonawcy (Zamawiający refakturuje dokonany zakup). </w:t>
      </w:r>
    </w:p>
    <w:p w14:paraId="1ED3269A" w14:textId="77777777" w:rsidR="00C8560D" w:rsidRDefault="00C8560D" w:rsidP="00D11008">
      <w:pPr>
        <w:pStyle w:val="Akapitzlist"/>
        <w:spacing w:after="0" w:line="240" w:lineRule="auto"/>
        <w:ind w:left="360"/>
        <w:jc w:val="both"/>
        <w:rPr>
          <w:rFonts w:ascii="Times New Roman" w:eastAsia="Times New Roman" w:hAnsi="Times New Roman"/>
          <w:sz w:val="24"/>
          <w:szCs w:val="24"/>
          <w:lang w:eastAsia="ar-SA"/>
        </w:rPr>
      </w:pPr>
    </w:p>
    <w:p w14:paraId="257C98B8" w14:textId="77777777" w:rsidR="00C8560D" w:rsidRDefault="00C8560D" w:rsidP="00D11008">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5</w:t>
      </w:r>
    </w:p>
    <w:p w14:paraId="37FB9C37" w14:textId="50A6A8F3" w:rsidR="00C8560D" w:rsidRDefault="00C8560D" w:rsidP="00D11008">
      <w:pPr>
        <w:pStyle w:val="Akapitzlist"/>
        <w:numPr>
          <w:ilvl w:val="0"/>
          <w:numId w:val="58"/>
        </w:numPr>
        <w:spacing w:after="0" w:line="240" w:lineRule="auto"/>
        <w:jc w:val="both"/>
        <w:rPr>
          <w:rFonts w:ascii="Times New Roman" w:eastAsiaTheme="minorHAnsi" w:hAnsi="Times New Roman"/>
          <w:sz w:val="24"/>
          <w:szCs w:val="24"/>
          <w:lang w:eastAsia="ar-SA"/>
        </w:rPr>
      </w:pPr>
      <w:r>
        <w:rPr>
          <w:rFonts w:ascii="Times New Roman" w:hAnsi="Times New Roman"/>
          <w:sz w:val="24"/>
          <w:szCs w:val="24"/>
          <w:lang w:eastAsia="ar-SA"/>
        </w:rPr>
        <w:lastRenderedPageBreak/>
        <w:t>Odbiór ilościowo-jakościowy dostarczonych produktów, będzie potwierdzany przez upoważnionego pracownika Zamawiającego czytelnym podpisem na</w:t>
      </w:r>
      <w:r w:rsidR="00890BFD">
        <w:rPr>
          <w:rFonts w:ascii="Times New Roman" w:hAnsi="Times New Roman"/>
          <w:sz w:val="24"/>
          <w:szCs w:val="24"/>
          <w:lang w:eastAsia="ar-SA"/>
        </w:rPr>
        <w:t xml:space="preserve"> (WZ)</w:t>
      </w:r>
      <w:r>
        <w:rPr>
          <w:rFonts w:ascii="Times New Roman" w:hAnsi="Times New Roman"/>
          <w:sz w:val="24"/>
          <w:szCs w:val="24"/>
          <w:lang w:eastAsia="ar-SA"/>
        </w:rPr>
        <w:t xml:space="preserve"> protokole odbioru po sprawdzeniu zgodności dostarczonych produktów z niniejszą umową.</w:t>
      </w:r>
    </w:p>
    <w:p w14:paraId="4AA4CDDC" w14:textId="77777777" w:rsidR="00C8560D" w:rsidRDefault="00C8560D" w:rsidP="00D11008">
      <w:pPr>
        <w:pStyle w:val="Akapitzlist"/>
        <w:numPr>
          <w:ilvl w:val="0"/>
          <w:numId w:val="58"/>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zobowiązuje się do udostępnienia przy dostawie wszystkich niezbędnych informacji w celu dokonania oceny ilościowo – jakościowej odbieranych produktów.</w:t>
      </w:r>
    </w:p>
    <w:p w14:paraId="2F7A4FA2" w14:textId="77777777" w:rsidR="00C8560D" w:rsidRDefault="00C8560D" w:rsidP="00D11008">
      <w:pPr>
        <w:pStyle w:val="Akapitzlist"/>
        <w:numPr>
          <w:ilvl w:val="0"/>
          <w:numId w:val="58"/>
        </w:numPr>
        <w:spacing w:after="0" w:line="240" w:lineRule="auto"/>
        <w:jc w:val="both"/>
        <w:rPr>
          <w:rFonts w:ascii="Times New Roman" w:eastAsiaTheme="minorHAnsi" w:hAnsi="Times New Roman"/>
          <w:sz w:val="24"/>
          <w:szCs w:val="24"/>
          <w:lang w:eastAsia="ar-SA"/>
        </w:rPr>
      </w:pPr>
      <w:r>
        <w:rPr>
          <w:rFonts w:ascii="Times New Roman" w:hAnsi="Times New Roman"/>
          <w:sz w:val="24"/>
          <w:szCs w:val="24"/>
          <w:lang w:eastAsia="ar-SA"/>
        </w:rPr>
        <w:t>Produkty składające się na przedmiot niniejszej umowy dostarczane będzie w czystych, nieuszkodzonych, zamkniętych pojemnikach plastikowych z pokrywami posiadającymi atesty zgodnie z obowiązującymi przepisami.</w:t>
      </w:r>
    </w:p>
    <w:p w14:paraId="024DC41C" w14:textId="1CFDFBB9" w:rsidR="00C8560D" w:rsidRDefault="00C8560D" w:rsidP="00D11008">
      <w:pPr>
        <w:pStyle w:val="Akapitzlist"/>
        <w:numPr>
          <w:ilvl w:val="0"/>
          <w:numId w:val="58"/>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Przy dostawie każdej partii produktów składających się na przedmiot niniejszej umowy Wykonawca przedstawi „Handlowy dokument identyfikacyjny” zgodnie z ustawą z 16 grudnia 2005r. o produktach pochodzenia zwierzęcego (tekst jednolity Dz. U. z 2023 r. poz. 872).</w:t>
      </w:r>
    </w:p>
    <w:p w14:paraId="7C6919DE" w14:textId="77777777" w:rsidR="00C8560D" w:rsidRDefault="00C8560D" w:rsidP="00D11008">
      <w:pPr>
        <w:widowControl w:val="0"/>
        <w:tabs>
          <w:tab w:val="left" w:pos="360"/>
        </w:tabs>
        <w:spacing w:after="0" w:line="240" w:lineRule="auto"/>
        <w:ind w:right="12"/>
        <w:jc w:val="both"/>
        <w:rPr>
          <w:rFonts w:ascii="Times New Roman" w:eastAsia="Times New Roman" w:hAnsi="Times New Roman"/>
          <w:color w:val="000000"/>
          <w:sz w:val="24"/>
          <w:szCs w:val="24"/>
          <w:lang w:eastAsia="ar-SA"/>
        </w:rPr>
      </w:pPr>
    </w:p>
    <w:p w14:paraId="67126697" w14:textId="77777777" w:rsidR="00C8560D" w:rsidRDefault="00C8560D" w:rsidP="00D11008">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6</w:t>
      </w:r>
    </w:p>
    <w:p w14:paraId="47F692E2" w14:textId="77777777" w:rsidR="00C8560D" w:rsidRDefault="00C8560D" w:rsidP="00D11008">
      <w:pPr>
        <w:pStyle w:val="Akapitzlist"/>
        <w:numPr>
          <w:ilvl w:val="0"/>
          <w:numId w:val="59"/>
        </w:numPr>
        <w:spacing w:after="0" w:line="240" w:lineRule="auto"/>
        <w:jc w:val="both"/>
        <w:rPr>
          <w:rFonts w:ascii="Times New Roman" w:eastAsiaTheme="minorHAnsi" w:hAnsi="Times New Roman"/>
          <w:sz w:val="24"/>
          <w:szCs w:val="24"/>
          <w:lang w:eastAsia="pl-PL"/>
        </w:rPr>
      </w:pPr>
      <w:r>
        <w:rPr>
          <w:rFonts w:ascii="Times New Roman" w:hAnsi="Times New Roman"/>
          <w:sz w:val="24"/>
          <w:szCs w:val="24"/>
          <w:lang w:eastAsia="pl-PL"/>
        </w:rPr>
        <w:t xml:space="preserve">Wykonawca udziela Zamawiającemu gwarancji jakości i trwałości dostarczonych produktów do daty minimalnej trwałości lub terminu przydatności do spożycia określonych na czytelnych etykietach umieszczonych na opakowaniach produktów lub załączonych do dostarczonej partii. </w:t>
      </w:r>
    </w:p>
    <w:p w14:paraId="596DD4BF" w14:textId="77777777" w:rsidR="00C8560D" w:rsidRDefault="00C8560D" w:rsidP="00D11008">
      <w:pPr>
        <w:pStyle w:val="Akapitzlist"/>
        <w:numPr>
          <w:ilvl w:val="0"/>
          <w:numId w:val="59"/>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Dostarczone produkty muszą być oznaczona widocznym, czytelnym i nieusuwalnym kodem identyfikacyjnym nadanym przez producenta, umożliwiającym identyfikację artykułu spożywczego z danej partii produkcyjnej, zgodnie z obowiązującymi w tym zakresie przepisami prawa.</w:t>
      </w:r>
    </w:p>
    <w:p w14:paraId="65878BC3" w14:textId="77777777" w:rsidR="00C8560D" w:rsidRDefault="00C8560D" w:rsidP="00D11008">
      <w:pPr>
        <w:pStyle w:val="Akapitzlist"/>
        <w:numPr>
          <w:ilvl w:val="0"/>
          <w:numId w:val="59"/>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W przypadku etykiet nieczytelnych Wykonawca zobowiązuje się odebrać produkty jako niespełniające wymagań jakościowych na własny koszt i wymienić je na wolne od wad, jeszcze w dniu zgłoszenia reklamacji, w czasie nieprzekraczającym 2 godzin od chwili dotarcia do niego zgłoszenia reklamacji.</w:t>
      </w:r>
    </w:p>
    <w:p w14:paraId="1C0992A8" w14:textId="77777777" w:rsidR="00C8560D" w:rsidRDefault="00C8560D" w:rsidP="00D11008">
      <w:pPr>
        <w:widowControl w:val="0"/>
        <w:tabs>
          <w:tab w:val="left" w:pos="360"/>
        </w:tabs>
        <w:spacing w:after="0" w:line="240" w:lineRule="auto"/>
        <w:ind w:right="12"/>
        <w:jc w:val="both"/>
        <w:rPr>
          <w:rFonts w:ascii="Times New Roman" w:eastAsia="Times New Roman" w:hAnsi="Times New Roman"/>
          <w:color w:val="000000"/>
          <w:sz w:val="24"/>
          <w:szCs w:val="24"/>
          <w:lang w:eastAsia="ar-SA"/>
        </w:rPr>
      </w:pPr>
    </w:p>
    <w:p w14:paraId="364BF034" w14:textId="77777777" w:rsidR="00C8560D" w:rsidRDefault="00C8560D" w:rsidP="00D11008">
      <w:pPr>
        <w:pStyle w:val="NormalnyWeb"/>
        <w:spacing w:beforeAutospacing="0" w:after="0" w:afterAutospacing="0"/>
        <w:jc w:val="center"/>
        <w:rPr>
          <w:b/>
          <w:bCs/>
        </w:rPr>
      </w:pPr>
      <w:r>
        <w:rPr>
          <w:b/>
          <w:bCs/>
        </w:rPr>
        <w:t xml:space="preserve">Cena i warunki płatności </w:t>
      </w:r>
    </w:p>
    <w:p w14:paraId="1A4AC512" w14:textId="77777777" w:rsidR="00C8560D" w:rsidRDefault="00C8560D" w:rsidP="00D11008">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7</w:t>
      </w:r>
    </w:p>
    <w:p w14:paraId="417716A3" w14:textId="6DF57FD0" w:rsidR="00C8560D" w:rsidRDefault="00C8560D" w:rsidP="00D11008">
      <w:pPr>
        <w:numPr>
          <w:ilvl w:val="0"/>
          <w:numId w:val="60"/>
        </w:numPr>
        <w:spacing w:after="0" w:line="240" w:lineRule="auto"/>
        <w:jc w:val="both"/>
        <w:rPr>
          <w:rFonts w:ascii="Times New Roman" w:eastAsiaTheme="minorHAnsi" w:hAnsi="Times New Roman"/>
          <w:sz w:val="24"/>
          <w:szCs w:val="24"/>
        </w:rPr>
      </w:pPr>
      <w:r>
        <w:rPr>
          <w:rFonts w:ascii="Times New Roman" w:hAnsi="Times New Roman"/>
          <w:color w:val="000000"/>
          <w:sz w:val="24"/>
          <w:szCs w:val="24"/>
        </w:rPr>
        <w:t xml:space="preserve">Za </w:t>
      </w:r>
      <w:r>
        <w:rPr>
          <w:rFonts w:ascii="Times New Roman" w:hAnsi="Times New Roman"/>
          <w:bCs/>
          <w:color w:val="000000"/>
          <w:sz w:val="24"/>
          <w:szCs w:val="24"/>
        </w:rPr>
        <w:t>terminowe i prawidłowe pod względem jakościowym i ilościowym</w:t>
      </w:r>
      <w:r>
        <w:rPr>
          <w:rFonts w:ascii="Times New Roman" w:hAnsi="Times New Roman"/>
          <w:color w:val="000000"/>
          <w:sz w:val="24"/>
          <w:szCs w:val="24"/>
        </w:rPr>
        <w:t xml:space="preserve"> wykonanie przedmiotu umowy, o którym mowa w § 1 ust. 1 niniejszej umowy, Zamawiający zapłaci Wykonawcy łączne wynagrodzenie, które nie przekroczy kwoty brutto ……………… zł (słownie: ……………………………… zł i 00/100) </w:t>
      </w:r>
      <w:r w:rsidR="0048332B">
        <w:rPr>
          <w:rFonts w:ascii="Times New Roman" w:hAnsi="Times New Roman"/>
          <w:color w:val="000000"/>
          <w:sz w:val="24"/>
          <w:szCs w:val="24"/>
        </w:rPr>
        <w:t>wskazanej w</w:t>
      </w:r>
      <w:r>
        <w:rPr>
          <w:rFonts w:ascii="Times New Roman" w:hAnsi="Times New Roman"/>
          <w:color w:val="000000"/>
          <w:sz w:val="24"/>
          <w:szCs w:val="24"/>
        </w:rPr>
        <w:t xml:space="preserve"> ofer</w:t>
      </w:r>
      <w:r w:rsidR="0048332B">
        <w:rPr>
          <w:rFonts w:ascii="Times New Roman" w:hAnsi="Times New Roman"/>
          <w:color w:val="000000"/>
          <w:sz w:val="24"/>
          <w:szCs w:val="24"/>
        </w:rPr>
        <w:t>cie</w:t>
      </w:r>
      <w:r>
        <w:rPr>
          <w:rFonts w:ascii="Times New Roman" w:hAnsi="Times New Roman"/>
          <w:color w:val="000000"/>
          <w:sz w:val="24"/>
          <w:szCs w:val="24"/>
        </w:rPr>
        <w:t xml:space="preserve"> Wykonawcy i </w:t>
      </w:r>
      <w:r w:rsidR="0048332B">
        <w:rPr>
          <w:rFonts w:ascii="Times New Roman" w:hAnsi="Times New Roman"/>
          <w:color w:val="000000"/>
          <w:sz w:val="24"/>
          <w:szCs w:val="24"/>
        </w:rPr>
        <w:t xml:space="preserve">będącej sumą cen jednostkowych określonych w </w:t>
      </w:r>
      <w:r>
        <w:rPr>
          <w:rFonts w:ascii="Times New Roman" w:hAnsi="Times New Roman"/>
          <w:color w:val="000000"/>
          <w:sz w:val="24"/>
          <w:szCs w:val="24"/>
        </w:rPr>
        <w:t>Formularz</w:t>
      </w:r>
      <w:r w:rsidR="0048332B">
        <w:rPr>
          <w:rFonts w:ascii="Times New Roman" w:hAnsi="Times New Roman"/>
          <w:color w:val="000000"/>
          <w:sz w:val="24"/>
          <w:szCs w:val="24"/>
        </w:rPr>
        <w:t>u</w:t>
      </w:r>
      <w:r>
        <w:rPr>
          <w:rFonts w:ascii="Times New Roman" w:hAnsi="Times New Roman"/>
          <w:color w:val="000000"/>
          <w:sz w:val="24"/>
          <w:szCs w:val="24"/>
        </w:rPr>
        <w:t xml:space="preserve"> cenowym, których kopie stanowią odpowiednio załączniki nr 2 i 3 do niniejszej umowy.</w:t>
      </w:r>
    </w:p>
    <w:p w14:paraId="10AC2F8D" w14:textId="5EF791DF" w:rsidR="00C8560D" w:rsidRDefault="00C8560D" w:rsidP="00D11008">
      <w:pPr>
        <w:numPr>
          <w:ilvl w:val="0"/>
          <w:numId w:val="60"/>
        </w:numPr>
        <w:spacing w:after="0" w:line="240" w:lineRule="auto"/>
        <w:jc w:val="both"/>
        <w:rPr>
          <w:rFonts w:ascii="Times New Roman" w:hAnsi="Times New Roman"/>
          <w:sz w:val="24"/>
          <w:szCs w:val="24"/>
        </w:rPr>
      </w:pPr>
      <w:r>
        <w:rPr>
          <w:rFonts w:ascii="Times New Roman" w:hAnsi="Times New Roman"/>
          <w:sz w:val="24"/>
          <w:szCs w:val="24"/>
        </w:rPr>
        <w:t>Zapłata wynagrodzenia dokonana będzie sukcesywnie, po zrealizowaniu bez usterek i wad każdej partii produktów składających się na przedmiotu umowy, o którym mowa w § 1 ust. 1 niniejszej umowy, potwierdzone</w:t>
      </w:r>
      <w:r w:rsidR="0048332B">
        <w:rPr>
          <w:rFonts w:ascii="Times New Roman" w:hAnsi="Times New Roman"/>
          <w:sz w:val="24"/>
          <w:szCs w:val="24"/>
        </w:rPr>
        <w:t>j</w:t>
      </w:r>
      <w:r>
        <w:rPr>
          <w:rFonts w:ascii="Times New Roman" w:hAnsi="Times New Roman"/>
          <w:sz w:val="24"/>
          <w:szCs w:val="24"/>
        </w:rPr>
        <w:t xml:space="preserve"> protokołem odbioru bez </w:t>
      </w:r>
      <w:r w:rsidR="002A73D4">
        <w:rPr>
          <w:rFonts w:ascii="Times New Roman" w:hAnsi="Times New Roman"/>
          <w:sz w:val="24"/>
          <w:szCs w:val="24"/>
        </w:rPr>
        <w:t>uwag (WZ</w:t>
      </w:r>
      <w:r w:rsidR="0048332B">
        <w:rPr>
          <w:rFonts w:ascii="Times New Roman" w:hAnsi="Times New Roman"/>
          <w:sz w:val="24"/>
          <w:szCs w:val="24"/>
        </w:rPr>
        <w:t>)</w:t>
      </w:r>
      <w:r>
        <w:rPr>
          <w:rFonts w:ascii="Times New Roman" w:hAnsi="Times New Roman"/>
          <w:sz w:val="24"/>
          <w:szCs w:val="24"/>
        </w:rPr>
        <w:t>, na podstawie faktur / rachunków płatnych w formie przelewu w terminie do 30 dni od dnia doręczenia Zamawiającemu prawidłowo wystawionych faktur / rachunków, przelewem na rachunek bankowy Wykonawcy wskazany w fakturze / rachunku.</w:t>
      </w:r>
    </w:p>
    <w:p w14:paraId="38A900E0" w14:textId="77777777" w:rsidR="00C8560D" w:rsidRDefault="00C8560D" w:rsidP="00D11008">
      <w:pPr>
        <w:numPr>
          <w:ilvl w:val="0"/>
          <w:numId w:val="60"/>
        </w:numPr>
        <w:spacing w:after="0" w:line="240" w:lineRule="auto"/>
        <w:jc w:val="both"/>
        <w:rPr>
          <w:rFonts w:ascii="Times New Roman" w:hAnsi="Times New Roman"/>
          <w:sz w:val="24"/>
          <w:szCs w:val="24"/>
        </w:rPr>
      </w:pPr>
      <w:r>
        <w:rPr>
          <w:rFonts w:ascii="Times New Roman" w:hAnsi="Times New Roman"/>
          <w:spacing w:val="1"/>
          <w:sz w:val="24"/>
          <w:szCs w:val="24"/>
        </w:rPr>
        <w:t>P</w:t>
      </w:r>
      <w:r>
        <w:rPr>
          <w:rFonts w:ascii="Times New Roman" w:hAnsi="Times New Roman"/>
          <w:sz w:val="24"/>
          <w:szCs w:val="24"/>
        </w:rPr>
        <w:t>odst</w:t>
      </w:r>
      <w:r>
        <w:rPr>
          <w:rFonts w:ascii="Times New Roman" w:hAnsi="Times New Roman"/>
          <w:spacing w:val="-1"/>
          <w:sz w:val="24"/>
          <w:szCs w:val="24"/>
        </w:rPr>
        <w:t>a</w:t>
      </w:r>
      <w:r>
        <w:rPr>
          <w:rFonts w:ascii="Times New Roman" w:hAnsi="Times New Roman"/>
          <w:spacing w:val="7"/>
          <w:sz w:val="24"/>
          <w:szCs w:val="24"/>
        </w:rPr>
        <w:t>w</w:t>
      </w:r>
      <w:r>
        <w:rPr>
          <w:rFonts w:ascii="Times New Roman" w:hAnsi="Times New Roman"/>
          <w:sz w:val="24"/>
          <w:szCs w:val="24"/>
        </w:rPr>
        <w:t>ą do</w:t>
      </w:r>
      <w:r>
        <w:rPr>
          <w:rFonts w:ascii="Times New Roman" w:hAnsi="Times New Roman"/>
          <w:spacing w:val="1"/>
          <w:sz w:val="24"/>
          <w:szCs w:val="24"/>
        </w:rPr>
        <w:t xml:space="preserve"> </w:t>
      </w:r>
      <w:r>
        <w:rPr>
          <w:rFonts w:ascii="Times New Roman" w:hAnsi="Times New Roman"/>
          <w:spacing w:val="4"/>
          <w:sz w:val="24"/>
          <w:szCs w:val="24"/>
        </w:rPr>
        <w:t>w</w:t>
      </w:r>
      <w:r>
        <w:rPr>
          <w:rFonts w:ascii="Times New Roman" w:hAnsi="Times New Roman"/>
          <w:spacing w:val="-5"/>
          <w:sz w:val="24"/>
          <w:szCs w:val="24"/>
        </w:rPr>
        <w:t>y</w:t>
      </w:r>
      <w:r>
        <w:rPr>
          <w:rFonts w:ascii="Times New Roman" w:hAnsi="Times New Roman"/>
          <w:sz w:val="24"/>
          <w:szCs w:val="24"/>
        </w:rPr>
        <w:t>l</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pacing w:val="1"/>
          <w:sz w:val="24"/>
          <w:szCs w:val="24"/>
        </w:rPr>
        <w:t>z</w:t>
      </w:r>
      <w:r>
        <w:rPr>
          <w:rFonts w:ascii="Times New Roman" w:hAnsi="Times New Roman"/>
          <w:spacing w:val="-1"/>
          <w:sz w:val="24"/>
          <w:szCs w:val="24"/>
        </w:rPr>
        <w:t>e</w:t>
      </w:r>
      <w:r>
        <w:rPr>
          <w:rFonts w:ascii="Times New Roman" w:hAnsi="Times New Roman"/>
          <w:sz w:val="24"/>
          <w:szCs w:val="24"/>
        </w:rPr>
        <w:t>nia</w:t>
      </w:r>
      <w:r>
        <w:rPr>
          <w:rFonts w:ascii="Times New Roman" w:hAnsi="Times New Roman"/>
          <w:spacing w:val="3"/>
          <w:sz w:val="24"/>
          <w:szCs w:val="24"/>
        </w:rPr>
        <w:t xml:space="preserve"> </w:t>
      </w:r>
      <w:r>
        <w:rPr>
          <w:rFonts w:ascii="Times New Roman" w:hAnsi="Times New Roman"/>
          <w:sz w:val="24"/>
          <w:szCs w:val="24"/>
        </w:rPr>
        <w:t>w</w:t>
      </w:r>
      <w:r>
        <w:rPr>
          <w:rFonts w:ascii="Times New Roman" w:hAnsi="Times New Roman"/>
          <w:spacing w:val="-1"/>
          <w:sz w:val="24"/>
          <w:szCs w:val="24"/>
        </w:rPr>
        <w:t>a</w:t>
      </w:r>
      <w:r>
        <w:rPr>
          <w:rFonts w:ascii="Times New Roman" w:hAnsi="Times New Roman"/>
          <w:sz w:val="24"/>
          <w:szCs w:val="24"/>
        </w:rPr>
        <w:t>rto</w:t>
      </w:r>
      <w:r>
        <w:rPr>
          <w:rFonts w:ascii="Times New Roman" w:hAnsi="Times New Roman"/>
          <w:spacing w:val="2"/>
          <w:sz w:val="24"/>
          <w:szCs w:val="24"/>
        </w:rPr>
        <w:t>ś</w:t>
      </w:r>
      <w:r>
        <w:rPr>
          <w:rFonts w:ascii="Times New Roman" w:hAnsi="Times New Roman"/>
          <w:sz w:val="24"/>
          <w:szCs w:val="24"/>
        </w:rPr>
        <w:t>ci f</w:t>
      </w:r>
      <w:r>
        <w:rPr>
          <w:rFonts w:ascii="Times New Roman" w:hAnsi="Times New Roman"/>
          <w:spacing w:val="-2"/>
          <w:sz w:val="24"/>
          <w:szCs w:val="24"/>
        </w:rPr>
        <w:t>a</w:t>
      </w:r>
      <w:r>
        <w:rPr>
          <w:rFonts w:ascii="Times New Roman" w:hAnsi="Times New Roman"/>
          <w:sz w:val="24"/>
          <w:szCs w:val="24"/>
        </w:rPr>
        <w:t>ktu</w:t>
      </w:r>
      <w:r>
        <w:rPr>
          <w:rFonts w:ascii="Times New Roman" w:hAnsi="Times New Roman"/>
          <w:spacing w:val="4"/>
          <w:sz w:val="24"/>
          <w:szCs w:val="24"/>
        </w:rPr>
        <w:t>r</w:t>
      </w:r>
      <w:r>
        <w:rPr>
          <w:rFonts w:ascii="Times New Roman" w:hAnsi="Times New Roman"/>
          <w:spacing w:val="-2"/>
          <w:sz w:val="24"/>
          <w:szCs w:val="24"/>
        </w:rPr>
        <w:t xml:space="preserve"> </w:t>
      </w:r>
      <w:r>
        <w:rPr>
          <w:rFonts w:ascii="Times New Roman" w:hAnsi="Times New Roman"/>
          <w:sz w:val="24"/>
          <w:szCs w:val="24"/>
        </w:rPr>
        <w:t>/ 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 xml:space="preserve">hunków </w:t>
      </w:r>
      <w:r>
        <w:rPr>
          <w:rFonts w:ascii="Times New Roman" w:hAnsi="Times New Roman"/>
          <w:spacing w:val="2"/>
          <w:sz w:val="24"/>
          <w:szCs w:val="24"/>
        </w:rPr>
        <w:t>b</w:t>
      </w:r>
      <w:r>
        <w:rPr>
          <w:rFonts w:ascii="Times New Roman" w:hAnsi="Times New Roman"/>
          <w:spacing w:val="-1"/>
          <w:sz w:val="24"/>
          <w:szCs w:val="24"/>
        </w:rPr>
        <w:t>ę</w:t>
      </w:r>
      <w:r>
        <w:rPr>
          <w:rFonts w:ascii="Times New Roman" w:hAnsi="Times New Roman"/>
          <w:sz w:val="24"/>
          <w:szCs w:val="24"/>
        </w:rPr>
        <w:t>d</w:t>
      </w:r>
      <w:r>
        <w:rPr>
          <w:rFonts w:ascii="Times New Roman" w:hAnsi="Times New Roman"/>
          <w:spacing w:val="1"/>
          <w:sz w:val="24"/>
          <w:szCs w:val="24"/>
        </w:rPr>
        <w:t>z</w:t>
      </w:r>
      <w:r>
        <w:rPr>
          <w:rFonts w:ascii="Times New Roman" w:hAnsi="Times New Roman"/>
          <w:sz w:val="24"/>
          <w:szCs w:val="24"/>
        </w:rPr>
        <w:t>ie i</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4"/>
          <w:sz w:val="24"/>
          <w:szCs w:val="24"/>
        </w:rPr>
        <w:t>z</w:t>
      </w:r>
      <w:r>
        <w:rPr>
          <w:rFonts w:ascii="Times New Roman" w:hAnsi="Times New Roman"/>
          <w:spacing w:val="-5"/>
          <w:sz w:val="24"/>
          <w:szCs w:val="24"/>
        </w:rPr>
        <w:t>y</w:t>
      </w:r>
      <w:r>
        <w:rPr>
          <w:rFonts w:ascii="Times New Roman" w:hAnsi="Times New Roman"/>
          <w:sz w:val="24"/>
          <w:szCs w:val="24"/>
        </w:rPr>
        <w:t>n</w:t>
      </w:r>
      <w:r>
        <w:rPr>
          <w:rFonts w:ascii="Times New Roman" w:hAnsi="Times New Roman"/>
          <w:spacing w:val="1"/>
          <w:sz w:val="24"/>
          <w:szCs w:val="24"/>
        </w:rPr>
        <w:t xml:space="preserve"> ilości dostarczonych </w:t>
      </w:r>
      <w:r>
        <w:rPr>
          <w:rFonts w:ascii="Times New Roman" w:hAnsi="Times New Roman"/>
          <w:sz w:val="24"/>
          <w:szCs w:val="24"/>
        </w:rPr>
        <w:t xml:space="preserve">produktów składających się na przedmiot umowy, o którym mowa w § 1 ust. 1 niniejszej umowy, odebranych przez Zamawiającego bez uwag </w:t>
      </w:r>
      <w:r>
        <w:rPr>
          <w:rFonts w:ascii="Times New Roman" w:hAnsi="Times New Roman"/>
          <w:spacing w:val="1"/>
          <w:sz w:val="24"/>
          <w:szCs w:val="24"/>
        </w:rPr>
        <w:t>i cen jednostkowych wskazanych w Formularzu cenowym, którego kopia stanowi załącznik nr 3 do niniejszej umowy.</w:t>
      </w:r>
    </w:p>
    <w:p w14:paraId="4693643F" w14:textId="38457F48" w:rsidR="00C8560D" w:rsidRDefault="00C8560D" w:rsidP="00D11008">
      <w:pPr>
        <w:numPr>
          <w:ilvl w:val="0"/>
          <w:numId w:val="60"/>
        </w:numPr>
        <w:spacing w:after="0" w:line="240" w:lineRule="auto"/>
        <w:jc w:val="both"/>
        <w:rPr>
          <w:rFonts w:ascii="Times New Roman" w:hAnsi="Times New Roman"/>
          <w:sz w:val="24"/>
          <w:szCs w:val="24"/>
        </w:rPr>
      </w:pPr>
      <w:r>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ust. 5</w:t>
      </w:r>
      <w:r w:rsidR="0048332B">
        <w:rPr>
          <w:rFonts w:ascii="Times New Roman" w:hAnsi="Times New Roman"/>
          <w:sz w:val="24"/>
          <w:szCs w:val="24"/>
        </w:rPr>
        <w:t>, 12 i 14</w:t>
      </w:r>
      <w:r>
        <w:rPr>
          <w:rFonts w:ascii="Times New Roman" w:hAnsi="Times New Roman"/>
          <w:sz w:val="24"/>
          <w:szCs w:val="24"/>
        </w:rPr>
        <w:t xml:space="preserve"> niniejszego paragrafu oraz § </w:t>
      </w:r>
      <w:r w:rsidR="0048332B">
        <w:rPr>
          <w:rFonts w:ascii="Times New Roman" w:hAnsi="Times New Roman"/>
          <w:sz w:val="24"/>
          <w:szCs w:val="24"/>
        </w:rPr>
        <w:t>8</w:t>
      </w:r>
      <w:r>
        <w:rPr>
          <w:rFonts w:ascii="Times New Roman" w:hAnsi="Times New Roman"/>
          <w:sz w:val="24"/>
          <w:szCs w:val="24"/>
        </w:rPr>
        <w:t xml:space="preserve"> ust. 4 niniejszej umowy.</w:t>
      </w:r>
    </w:p>
    <w:p w14:paraId="1F799AAF" w14:textId="77777777" w:rsidR="00C8560D" w:rsidRDefault="00C8560D" w:rsidP="00D11008">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Ilości produktów składających się na przedmiot umowy, o którym mowa w § 1 ust. 1 niniejszej umowy, wskazane w Opisie przedmiotu zamówienia stanowiącym załącznik nr 1 do niniejszej umowy, są ilościami maksymalnymi jakie Wykonawca zobowiązany będzie dostarczyć w ramach realizacji przedmiotu niniejszej umowy, jednakże faktyczne ilości mogą być mniejsze jednakże nie mniej niż 60% ilości wskazanych w Opisie przedmiotu zamówienia. W przypadku niezrealizowania całego przedmiotu umowy, o którym mowa w § 1 ust. 1 niniejszej umowy, tj. niedostarczenia wszystkich produktów składających się na przedmiot niniejszej umowy Wykonawca nie ma prawa żądać od Zamawiającego wynagrodzenia za niewykonane dostawy.</w:t>
      </w:r>
    </w:p>
    <w:p w14:paraId="172FDE3B" w14:textId="3C6BB3FF" w:rsidR="00C8560D" w:rsidRDefault="00C8560D" w:rsidP="00D11008">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Zamawiający oświadcza, że jest podatnikiem podatku VAT i posiada nr NIP: 5372335662.</w:t>
      </w:r>
    </w:p>
    <w:p w14:paraId="226D28D2" w14:textId="22C5EE5C" w:rsidR="00C8560D" w:rsidRDefault="00C8560D" w:rsidP="00D11008">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Wykonawca oświadcza, że jest podatnikiem podatku VAT i posiada nr NIP.…………………</w:t>
      </w:r>
    </w:p>
    <w:p w14:paraId="50C3BA48" w14:textId="77777777" w:rsidR="00C8560D" w:rsidRDefault="00C8560D" w:rsidP="00D11008">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Wykonawca zobowiązany będzie do wystawiania faktury zgodnie z poniższymi danymi:</w:t>
      </w:r>
    </w:p>
    <w:p w14:paraId="7FCE4C9F" w14:textId="77777777" w:rsidR="00C8560D" w:rsidRDefault="00C8560D" w:rsidP="00D11008">
      <w:pPr>
        <w:pStyle w:val="Akapitzlist"/>
        <w:numPr>
          <w:ilvl w:val="0"/>
          <w:numId w:val="61"/>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Nabywca: Gmina Miejska Biała Podlaska ul. Marszałka Józefa Piłsudskiego 3</w:t>
      </w:r>
      <w:r>
        <w:rPr>
          <w:rFonts w:ascii="Times New Roman" w:hAnsi="Times New Roman"/>
          <w:sz w:val="24"/>
          <w:szCs w:val="24"/>
        </w:rPr>
        <w:t xml:space="preserve">, 21-500 Biała Podlaska, </w:t>
      </w:r>
      <w:r>
        <w:rPr>
          <w:rFonts w:ascii="Times New Roman" w:hAnsi="Times New Roman"/>
          <w:bCs/>
          <w:color w:val="000000"/>
          <w:sz w:val="24"/>
          <w:szCs w:val="24"/>
        </w:rPr>
        <w:t>NIP: 5372335662,</w:t>
      </w:r>
    </w:p>
    <w:p w14:paraId="285E6241" w14:textId="77777777" w:rsidR="00C8560D" w:rsidRDefault="00C8560D" w:rsidP="00D11008">
      <w:pPr>
        <w:pStyle w:val="Akapitzlist"/>
        <w:numPr>
          <w:ilvl w:val="0"/>
          <w:numId w:val="61"/>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Odbiorca:</w:t>
      </w:r>
    </w:p>
    <w:p w14:paraId="47EC2012" w14:textId="3670A2D4" w:rsidR="00C8560D" w:rsidRDefault="00C8560D" w:rsidP="00D11008">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0048332B">
        <w:rPr>
          <w:rFonts w:ascii="Times New Roman" w:hAnsi="Times New Roman"/>
          <w:bCs/>
          <w:color w:val="000000"/>
          <w:sz w:val="24"/>
          <w:szCs w:val="24"/>
        </w:rPr>
        <w:t xml:space="preserve"> im. Komisji Edukacji Narodowej</w:t>
      </w:r>
      <w:r>
        <w:rPr>
          <w:rFonts w:ascii="Times New Roman" w:hAnsi="Times New Roman"/>
          <w:bCs/>
          <w:color w:val="000000"/>
          <w:sz w:val="24"/>
          <w:szCs w:val="24"/>
        </w:rPr>
        <w:t xml:space="preserve"> ul. Marszałka Józefa Piłsudskiego36, 21-500 Biała Podlaska,</w:t>
      </w:r>
    </w:p>
    <w:p w14:paraId="48971ED1" w14:textId="34D4D8FC" w:rsidR="00C8560D" w:rsidRDefault="00C8560D" w:rsidP="00D11008">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 xml:space="preserve">Zespół Szkół Zawodowych nr 1 </w:t>
      </w:r>
      <w:r w:rsidR="0048332B">
        <w:rPr>
          <w:rFonts w:ascii="Times New Roman" w:hAnsi="Times New Roman"/>
          <w:bCs/>
          <w:color w:val="000000"/>
          <w:sz w:val="24"/>
          <w:szCs w:val="24"/>
        </w:rPr>
        <w:t xml:space="preserve">im. Komisji Edukacji Narodowej </w:t>
      </w:r>
      <w:r>
        <w:rPr>
          <w:rFonts w:ascii="Times New Roman" w:hAnsi="Times New Roman"/>
          <w:bCs/>
          <w:color w:val="000000"/>
          <w:sz w:val="24"/>
          <w:szCs w:val="24"/>
        </w:rPr>
        <w:t>– Internat ul. Artyleryjska 7, 21-500 Biała Podlaska,</w:t>
      </w:r>
    </w:p>
    <w:p w14:paraId="68860E51" w14:textId="3EE6C503" w:rsidR="00C8560D" w:rsidRDefault="00C8560D" w:rsidP="00D11008">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 xml:space="preserve">Zespół Szkół Zawodowych nr 1 </w:t>
      </w:r>
      <w:r w:rsidR="0048332B">
        <w:rPr>
          <w:rFonts w:ascii="Times New Roman" w:hAnsi="Times New Roman"/>
          <w:bCs/>
          <w:color w:val="000000"/>
          <w:sz w:val="24"/>
          <w:szCs w:val="24"/>
        </w:rPr>
        <w:t xml:space="preserve">im. Komisji Edukacji Narodowej </w:t>
      </w:r>
      <w:r>
        <w:rPr>
          <w:rFonts w:ascii="Times New Roman" w:hAnsi="Times New Roman"/>
          <w:bCs/>
          <w:color w:val="000000"/>
          <w:sz w:val="24"/>
          <w:szCs w:val="24"/>
        </w:rPr>
        <w:t>– Warsztaty ul. Warszawska 11, 21-500 Biała Podlaska,</w:t>
      </w:r>
    </w:p>
    <w:p w14:paraId="79E023D2" w14:textId="77777777" w:rsidR="00C8560D" w:rsidRDefault="00C8560D" w:rsidP="00D11008">
      <w:pPr>
        <w:pStyle w:val="Akapitzlist"/>
        <w:numPr>
          <w:ilvl w:val="0"/>
          <w:numId w:val="60"/>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Za opóźnienie w zapłacie faktury Wykonawca ma prawo naliczenia odsetek ustawowych.</w:t>
      </w:r>
    </w:p>
    <w:p w14:paraId="26CB2CCC" w14:textId="7EE9305B" w:rsidR="00C8560D" w:rsidRDefault="00C8560D" w:rsidP="00D11008">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Płatności wynikające z umowy będą realizowane w mechanizmie podzielonej płatności, o którym mowa w ustawie z dnia 11 marca 2004 r. o podatku od towarów i usług (tekst jednolity Dz.U. z </w:t>
      </w:r>
      <w:r w:rsidR="00D11008">
        <w:rPr>
          <w:rFonts w:ascii="Times New Roman" w:eastAsia="Times New Roman" w:hAnsi="Times New Roman"/>
          <w:sz w:val="24"/>
          <w:szCs w:val="24"/>
          <w:lang w:eastAsia="pl-PL"/>
        </w:rPr>
        <w:t>202</w:t>
      </w:r>
      <w:r w:rsidR="0048332B">
        <w:rPr>
          <w:rFonts w:ascii="Times New Roman" w:eastAsia="Times New Roman" w:hAnsi="Times New Roman"/>
          <w:sz w:val="24"/>
          <w:szCs w:val="24"/>
          <w:lang w:eastAsia="pl-PL"/>
        </w:rPr>
        <w:t>4</w:t>
      </w:r>
      <w:r w:rsidR="00D11008">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r., poz.</w:t>
      </w:r>
      <w:r w:rsidR="0048332B">
        <w:rPr>
          <w:rFonts w:ascii="Times New Roman" w:eastAsia="Times New Roman" w:hAnsi="Times New Roman"/>
          <w:sz w:val="24"/>
          <w:szCs w:val="24"/>
          <w:lang w:eastAsia="pl-PL"/>
        </w:rPr>
        <w:t xml:space="preserve"> 361</w:t>
      </w:r>
      <w:r>
        <w:rPr>
          <w:rFonts w:ascii="Times New Roman" w:eastAsia="Times New Roman" w:hAnsi="Times New Roman"/>
          <w:sz w:val="24"/>
          <w:szCs w:val="24"/>
          <w:lang w:eastAsia="pl-PL"/>
        </w:rPr>
        <w:t>), wyłącznie na wskazany przez Wykonawcę rachunek bankowy figurujący w wykazie podatników VAT prowadzonym przez właściwy organ administracji (tzw. białej liście).</w:t>
      </w:r>
    </w:p>
    <w:p w14:paraId="6349D789" w14:textId="77777777" w:rsidR="0065628D" w:rsidRPr="006C52CC" w:rsidRDefault="0065628D" w:rsidP="0065628D">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r>
        <w:rPr>
          <w:rFonts w:ascii="Times New Roman" w:eastAsia="Times New Roman" w:hAnsi="Times New Roman"/>
          <w:sz w:val="24"/>
          <w:szCs w:val="24"/>
          <w:lang w:eastAsia="pl-PL"/>
        </w:rPr>
        <w:t>.</w:t>
      </w:r>
    </w:p>
    <w:p w14:paraId="308AD89D" w14:textId="77777777" w:rsidR="00C8560D" w:rsidRDefault="00C8560D" w:rsidP="00D11008">
      <w:pPr>
        <w:pStyle w:val="Akapitzlist"/>
        <w:numPr>
          <w:ilvl w:val="0"/>
          <w:numId w:val="60"/>
        </w:numPr>
        <w:spacing w:after="0" w:line="240" w:lineRule="auto"/>
        <w:jc w:val="both"/>
        <w:rPr>
          <w:rFonts w:ascii="Times New Roman" w:eastAsiaTheme="minorHAnsi" w:hAnsi="Times New Roman"/>
          <w:sz w:val="24"/>
          <w:szCs w:val="24"/>
        </w:rPr>
      </w:pPr>
      <w:r>
        <w:rPr>
          <w:rFonts w:ascii="Times New Roman" w:hAnsi="Times New Roman"/>
          <w:sz w:val="24"/>
          <w:szCs w:val="24"/>
        </w:rPr>
        <w:t>Strony przewidują zmianę treści niniejszej umowy, jeżeli w toku obowiązywania niniejszej umowy nastąpi zmiana:</w:t>
      </w:r>
    </w:p>
    <w:p w14:paraId="59A4BBA7" w14:textId="77777777" w:rsidR="00C8560D" w:rsidRDefault="00C8560D" w:rsidP="00D11008">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stawki podatku od towarów i usług oraz podatku akcyzowego,</w:t>
      </w:r>
    </w:p>
    <w:p w14:paraId="1FBFCD7C" w14:textId="77777777" w:rsidR="00C8560D" w:rsidRDefault="00C8560D" w:rsidP="00D11008">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wysokości minimalnego wynagrodzenia za pracę albo wysokości minimalnej stawki godzinowej, ustalonych na podstawie ustawy z dnia 10 października 2002 r. o minimalnym wynagrodzeniu za pracę,</w:t>
      </w:r>
    </w:p>
    <w:p w14:paraId="1C3AE365" w14:textId="77777777" w:rsidR="00C8560D" w:rsidRDefault="00C8560D" w:rsidP="00D11008">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zasad podlegania ubezpieczeniom społecznym lub ubezpieczeniu zdrowotnemu lub wysokości stawki składki na ubezpieczenia społeczne lub ubezpieczenie zdrowotne,</w:t>
      </w:r>
    </w:p>
    <w:p w14:paraId="1A3248E6" w14:textId="77777777" w:rsidR="00C8560D" w:rsidRDefault="00C8560D" w:rsidP="00D11008">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 xml:space="preserve">zasad gromadzenia i wysokości wpłat do pracowniczych planów kapitałowych, o których mowa w ustawie z dnia 4 października 2018 r. o pracowniczych planach kapitałowych (Dz.U. z 2020 r. poz. 1342 z </w:t>
      </w:r>
      <w:proofErr w:type="spellStart"/>
      <w:r>
        <w:rPr>
          <w:rFonts w:ascii="Times New Roman" w:hAnsi="Times New Roman"/>
          <w:sz w:val="24"/>
          <w:szCs w:val="24"/>
        </w:rPr>
        <w:t>późn</w:t>
      </w:r>
      <w:proofErr w:type="spellEnd"/>
      <w:r>
        <w:rPr>
          <w:rFonts w:ascii="Times New Roman" w:hAnsi="Times New Roman"/>
          <w:sz w:val="24"/>
          <w:szCs w:val="24"/>
        </w:rPr>
        <w:t xml:space="preserve">. zm.) </w:t>
      </w:r>
    </w:p>
    <w:p w14:paraId="162363AB" w14:textId="77777777" w:rsidR="00C8560D" w:rsidRDefault="00C8560D" w:rsidP="00D11008">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 xml:space="preserve">Wykonawca w terminie do 14 dni kalendarzowych od zaistnienia którejkolwiek z sytuacji, o których mowa w ust. 12 niniejszego paragrafu, wystąpi do Zamawiającego z wnioskiem o uwzględnienie tych zmian, załączając do wniosku szczegółową kalkulację wpływu tych zmian na dotychczasową wysokość cen określonych w umowie i szczegółowe wyliczenie proponowanej nowej wysokości tych cen oraz dokumenty poświadczające dokonane kalkulacje i wyliczenia. Zamawiający może żądać od Wykonawcy przedstawienia dodatkowych wyliczeń i dokumentów, jeżeli te przedstawione przez Wykonawcę uzna za niewystarczające. Zamawiający po uznaniu zmian określonych w ww. wniosku za zasadne </w:t>
      </w:r>
      <w:r>
        <w:rPr>
          <w:rFonts w:ascii="Times New Roman" w:hAnsi="Times New Roman"/>
          <w:sz w:val="24"/>
          <w:szCs w:val="24"/>
        </w:rPr>
        <w:lastRenderedPageBreak/>
        <w:t>zawrze stosowny aneks do umowy, w terminie 30 dni od dnia otrzymania wniosku wraz z kompletem dokumentów wymaganych przez Zamawiającego.</w:t>
      </w:r>
    </w:p>
    <w:p w14:paraId="66B34EDE" w14:textId="77777777" w:rsidR="00C8560D" w:rsidRDefault="00C8560D" w:rsidP="00D11008">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Strony przewidują zmianę treści niniejszej umowy, jeżeli w toku obowiązywania niniejszej umowy nastąpi zmiana ceny materiałów lub kosztów związanych z realizacją przedmiotu niniejszej umowy przekraczająca 5% wynagrodzenia, o którym mowa w ust. 1 niniejszego paragrafu i mająca wpływ na jej prawidłową realizację.</w:t>
      </w:r>
    </w:p>
    <w:p w14:paraId="07E579E3" w14:textId="77777777" w:rsidR="00C8560D" w:rsidRDefault="00C8560D" w:rsidP="00D11008">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Zamawiający dopuszcza maksymalnie 20% wzrost wartości wynagrodzenia, o którym mowa w ust. 1 niniejszego paragrafu w sytuacji zaistnienia przesłanki zmiany umowy, o której mowa w ust. 14 niniejszego paragrafu.</w:t>
      </w:r>
    </w:p>
    <w:p w14:paraId="0981A7C6" w14:textId="77777777" w:rsidR="00C8560D" w:rsidRDefault="00C8560D" w:rsidP="00D11008">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Wykonawca w terminie do 14 dni kalendarzowych od zaistnienia sytuacji, o której mowa w ust. 14 niniejszego paragrafu, wystąpi do Zamawiającego z wnioskiem o uwzględnienie tych zmian, załączając do wniosku szczegółową kalkulację wpływu tej zmiany na dotychczasową wysokość cen określonych w umowie i szczegółowe wyliczenie proponowanej nowej wysokości tych cen oraz dokumenty poświadczające dokonane kalkulacje i wyliczenia sporządzone w oparciu o wskaźnik zmiany ceny materiałów lub kosztów, w szczególności wskaźnika ogłaszanego w komunikacie Prezesa Głównego Urzędu Statystycznego. Zamawiający może żądać od Wykonawcy przedstawienia dodatkowych wyliczeń i dokumentów, jeżeli przedstawione przez Wykonawcę uzna za niewystarczające. Zamawiający po uznaniu zmian określonych w ww. wniosku za zasadne zawrze stosowny aneks do niniejszej umowy, w terminie do 45 dni kalendarzowych od dnia otrzymania wniosku wraz z kompletem dokumentów wymaganych przez Zamawiającego.</w:t>
      </w:r>
    </w:p>
    <w:p w14:paraId="4E0E1425" w14:textId="77777777" w:rsidR="00C8560D" w:rsidRDefault="00C8560D" w:rsidP="00D11008">
      <w:pPr>
        <w:widowControl w:val="0"/>
        <w:tabs>
          <w:tab w:val="left" w:pos="284"/>
        </w:tabs>
        <w:autoSpaceDE w:val="0"/>
        <w:spacing w:after="0" w:line="240" w:lineRule="auto"/>
        <w:jc w:val="both"/>
        <w:rPr>
          <w:rFonts w:ascii="Times New Roman" w:eastAsia="Arial Unicode MS" w:hAnsi="Times New Roman"/>
          <w:b/>
          <w:bCs/>
          <w:sz w:val="24"/>
          <w:szCs w:val="24"/>
          <w:lang w:eastAsia="ar-SA"/>
        </w:rPr>
      </w:pPr>
    </w:p>
    <w:p w14:paraId="0D27B8A5" w14:textId="77777777" w:rsidR="00C8560D" w:rsidRDefault="00C8560D">
      <w:pPr>
        <w:spacing w:after="0"/>
        <w:jc w:val="center"/>
        <w:rPr>
          <w:rFonts w:ascii="Times New Roman" w:eastAsiaTheme="minorHAnsi" w:hAnsi="Times New Roman"/>
          <w:b/>
          <w:color w:val="000000"/>
          <w:sz w:val="24"/>
          <w:szCs w:val="24"/>
        </w:rPr>
      </w:pPr>
      <w:r>
        <w:rPr>
          <w:rFonts w:ascii="Times New Roman" w:hAnsi="Times New Roman"/>
          <w:b/>
          <w:color w:val="000000"/>
          <w:sz w:val="24"/>
          <w:szCs w:val="24"/>
        </w:rPr>
        <w:t>Kary umowne i odstąpienie od umowy</w:t>
      </w:r>
    </w:p>
    <w:p w14:paraId="47E34651" w14:textId="77777777" w:rsidR="00C8560D" w:rsidRDefault="00C8560D">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8</w:t>
      </w:r>
    </w:p>
    <w:p w14:paraId="750D69FD" w14:textId="77777777" w:rsidR="00C8560D" w:rsidRDefault="00C8560D" w:rsidP="00D11008">
      <w:pPr>
        <w:pStyle w:val="Akapitzlist"/>
        <w:numPr>
          <w:ilvl w:val="0"/>
          <w:numId w:val="64"/>
        </w:numPr>
        <w:spacing w:after="0" w:line="240" w:lineRule="auto"/>
        <w:jc w:val="both"/>
        <w:rPr>
          <w:rFonts w:ascii="Times New Roman" w:eastAsiaTheme="minorHAnsi" w:hAnsi="Times New Roman"/>
          <w:sz w:val="24"/>
          <w:szCs w:val="24"/>
        </w:rPr>
      </w:pPr>
      <w:r>
        <w:rPr>
          <w:rFonts w:ascii="Times New Roman" w:hAnsi="Times New Roman"/>
          <w:sz w:val="24"/>
          <w:szCs w:val="24"/>
        </w:rPr>
        <w:t xml:space="preserve">Poza wypadkami wymienionymi w Kodeksie cywilnym, ustawie Prawo zamówień publicznych oraz Specyfikacji Warunków Zamówienia Zamawiający może odstąpić od niniejszej umowy w całości, z przyczyn leżących po stronie Wykonawcy, w szczególności gdy: </w:t>
      </w:r>
    </w:p>
    <w:p w14:paraId="1EA8039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eastAsia="TimesNewRoman" w:hAnsi="Times New Roman"/>
          <w:color w:val="000000"/>
          <w:sz w:val="24"/>
          <w:szCs w:val="24"/>
        </w:rPr>
        <w:t>w terminie, o którym mowa w § 3 ust. 1 niniejszej umowy, Wykonawca nie dostarczy pierwszej partii produktów składających się na przedmiot umowy, o którym mowa w 1 ust. 1 niniejszej umowy;</w:t>
      </w:r>
    </w:p>
    <w:p w14:paraId="2E9DF13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Zamawiający odmówi odbioru bez uwag całej pierwszej partii produktów składających się na przedmiot umowy, o którym mowa w § 1 ust. 1 niniejszej umowy, </w:t>
      </w:r>
      <w:r>
        <w:rPr>
          <w:rFonts w:ascii="Times New Roman" w:eastAsia="TimesNewRoman" w:hAnsi="Times New Roman"/>
          <w:color w:val="000000"/>
          <w:sz w:val="24"/>
          <w:szCs w:val="24"/>
        </w:rPr>
        <w:t>z przyczyn określonych w niniejszej umowie.</w:t>
      </w:r>
    </w:p>
    <w:p w14:paraId="7C3B0059" w14:textId="77777777" w:rsidR="00C8560D" w:rsidRDefault="00C8560D" w:rsidP="00D11008">
      <w:pPr>
        <w:numPr>
          <w:ilvl w:val="0"/>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Poza wypadkami wymienionymi w Kodeksie cywilnym, ustawie Prawo zamówień publicznych oraz Specyfikacji Warunków Zamówienia Zamawiający może odstąpić </w:t>
      </w:r>
      <w:r>
        <w:rPr>
          <w:rFonts w:ascii="Times New Roman" w:hAnsi="Times New Roman"/>
          <w:color w:val="000000" w:themeColor="text1"/>
          <w:sz w:val="24"/>
          <w:szCs w:val="24"/>
        </w:rPr>
        <w:t>od niniejszej umowy w części</w:t>
      </w:r>
      <w:r>
        <w:rPr>
          <w:rFonts w:ascii="Times New Roman" w:hAnsi="Times New Roman"/>
          <w:sz w:val="24"/>
          <w:szCs w:val="24"/>
        </w:rPr>
        <w:t>, z przyczyn leżących po stronie Wykonawcy, w szczególności gdy:</w:t>
      </w:r>
      <w:r>
        <w:rPr>
          <w:rFonts w:ascii="Times New Roman" w:hAnsi="Times New Roman"/>
          <w:iCs/>
          <w:sz w:val="24"/>
          <w:szCs w:val="24"/>
        </w:rPr>
        <w:t xml:space="preserve"> </w:t>
      </w:r>
    </w:p>
    <w:p w14:paraId="7E8959D4"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eastAsia="TimesNewRoman" w:hAnsi="Times New Roman"/>
          <w:color w:val="000000"/>
          <w:sz w:val="24"/>
          <w:szCs w:val="24"/>
        </w:rPr>
        <w:t>trzykrotnie w terminie, o którym mowa w § 3 ust. 1 niniejszej umowy, Wykonawca nie dostarczy produktów składających się na przedmiot umowy, o którym mowa w 1 ust. 1 niniejszej umowy;</w:t>
      </w:r>
    </w:p>
    <w:p w14:paraId="764811D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trzykrotnie Zamawiający odmówi odbioru bez uwag produktów składających się na przedmiot umowy, o którym mowa w § 1 ust. 1 niniejszej umowy, </w:t>
      </w:r>
      <w:r>
        <w:rPr>
          <w:rFonts w:ascii="Times New Roman" w:eastAsia="TimesNewRoman" w:hAnsi="Times New Roman"/>
          <w:color w:val="000000"/>
          <w:sz w:val="24"/>
          <w:szCs w:val="24"/>
        </w:rPr>
        <w:t>z przyczyn określonych w niniejszej umowie;</w:t>
      </w:r>
    </w:p>
    <w:p w14:paraId="45E0B69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iCs/>
          <w:sz w:val="24"/>
          <w:szCs w:val="24"/>
        </w:rPr>
        <w:t>Wykonawca pomimo upomnień nie stosuje się do zaleceń Zamawiającego mających wpływ na jakość i terminowość dostaw produktów składających na przedmiot umowy, o którym mowa w § 1 ust. 1 niniejszej umowy;</w:t>
      </w:r>
    </w:p>
    <w:p w14:paraId="58C90708"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Wykonawca naruszy inne istotne warunki realizacji umowy.</w:t>
      </w:r>
    </w:p>
    <w:p w14:paraId="331FB1BF" w14:textId="77777777" w:rsidR="00C8560D" w:rsidRDefault="00C8560D" w:rsidP="00D11008">
      <w:pPr>
        <w:numPr>
          <w:ilvl w:val="0"/>
          <w:numId w:val="64"/>
        </w:numPr>
        <w:spacing w:after="0" w:line="240" w:lineRule="auto"/>
        <w:jc w:val="both"/>
        <w:rPr>
          <w:rFonts w:ascii="Times New Roman" w:eastAsiaTheme="minorHAnsi" w:hAnsi="Times New Roman"/>
          <w:sz w:val="24"/>
          <w:szCs w:val="24"/>
        </w:rPr>
      </w:pPr>
      <w:r>
        <w:rPr>
          <w:rFonts w:ascii="Times New Roman" w:hAnsi="Times New Roman"/>
          <w:iCs/>
          <w:sz w:val="24"/>
          <w:szCs w:val="24"/>
        </w:rPr>
        <w:lastRenderedPageBreak/>
        <w:t>W przypadku odstąpienia od niniejszej umowy w całości Wykonawcy nie przysługuje jakiekolwiek wynagrodzenie z tytułu realizacji przedmiotu umowy, o którym mowa w § 1 ust. 1 niniejszej umowy.</w:t>
      </w:r>
    </w:p>
    <w:p w14:paraId="61F2BF2E" w14:textId="77777777" w:rsidR="00C8560D" w:rsidRDefault="00C8560D" w:rsidP="00D11008">
      <w:pPr>
        <w:numPr>
          <w:ilvl w:val="0"/>
          <w:numId w:val="64"/>
        </w:numPr>
        <w:spacing w:after="0" w:line="240" w:lineRule="auto"/>
        <w:jc w:val="both"/>
        <w:rPr>
          <w:rFonts w:ascii="Times New Roman" w:hAnsi="Times New Roman"/>
          <w:sz w:val="24"/>
          <w:szCs w:val="24"/>
        </w:rPr>
      </w:pPr>
      <w:r>
        <w:rPr>
          <w:rFonts w:ascii="Times New Roman" w:hAnsi="Times New Roman"/>
          <w:iCs/>
          <w:sz w:val="24"/>
          <w:szCs w:val="24"/>
        </w:rPr>
        <w:t>W przypadku odstąpienia przez Zamawiającego od niniejszej umowy w części, Wykonawcy przysługuje jedynie wynagrodzenie z tytułu wykonania przez Wykonawcę części przedmiotu umowy, o którym mowa w § 1 ust. 1 niniejszej umowy, potwierdzoną protokołem odbioru bez uwag przez Zamawiającego. Wartość wykonanej części przedmiotu umowy stanowić będzie suma iloczynu ilości odebranych bez uwag produktów i cen jednostkowych wskazanych w Formularzu cenowym, którego kopia stanowi załącznik nr 3 do niniejszej umowy</w:t>
      </w:r>
      <w:r>
        <w:rPr>
          <w:rFonts w:ascii="Times New Roman" w:hAnsi="Times New Roman"/>
          <w:sz w:val="24"/>
          <w:szCs w:val="24"/>
        </w:rPr>
        <w:t xml:space="preserve">. </w:t>
      </w:r>
    </w:p>
    <w:p w14:paraId="033620B2" w14:textId="77777777" w:rsidR="00C8560D" w:rsidRDefault="00C8560D" w:rsidP="00D11008">
      <w:pPr>
        <w:numPr>
          <w:ilvl w:val="0"/>
          <w:numId w:val="64"/>
        </w:numPr>
        <w:spacing w:after="0" w:line="240" w:lineRule="auto"/>
        <w:jc w:val="both"/>
        <w:rPr>
          <w:rFonts w:ascii="Times New Roman" w:hAnsi="Times New Roman"/>
          <w:iCs/>
          <w:sz w:val="24"/>
          <w:szCs w:val="24"/>
        </w:rPr>
      </w:pPr>
      <w:r>
        <w:rPr>
          <w:rFonts w:ascii="Times New Roman" w:hAnsi="Times New Roman"/>
          <w:iCs/>
          <w:sz w:val="24"/>
          <w:szCs w:val="24"/>
        </w:rPr>
        <w:t xml:space="preserve">Odstąpienie niniejszej umowy powinno nastąpić w formie pisemnej pod rygorem nieważności i powinno zawierać uzasadnienie. </w:t>
      </w:r>
    </w:p>
    <w:p w14:paraId="4E90F7AC" w14:textId="77777777" w:rsidR="00C8560D" w:rsidRDefault="00C8560D" w:rsidP="00D11008">
      <w:pPr>
        <w:numPr>
          <w:ilvl w:val="0"/>
          <w:numId w:val="64"/>
        </w:numPr>
        <w:spacing w:after="0" w:line="240" w:lineRule="auto"/>
        <w:jc w:val="both"/>
        <w:rPr>
          <w:rFonts w:ascii="Times New Roman" w:hAnsi="Times New Roman"/>
          <w:sz w:val="24"/>
          <w:szCs w:val="24"/>
        </w:rPr>
      </w:pPr>
      <w:r>
        <w:rPr>
          <w:rFonts w:ascii="Times New Roman" w:eastAsia="TimesNewRoman" w:hAnsi="Times New Roman"/>
          <w:sz w:val="24"/>
          <w:szCs w:val="24"/>
        </w:rPr>
        <w:t>Skorzystanie przez Zamawiającego z prawa odstąpienia, nie wyłącza uprawnienia Zamawiającego do naliczenia kar umownych wynikających z niniejszej umowy, a następnie dochodzenia zapłaty tychże kar umownych, jak również odszkodowania na zasadach ogólnych, w wysokości przenoszącej zastrzeżone kary umowne.</w:t>
      </w:r>
    </w:p>
    <w:p w14:paraId="2A7A655E" w14:textId="77777777" w:rsidR="00C8560D" w:rsidRDefault="00C8560D" w:rsidP="00D11008">
      <w:pPr>
        <w:numPr>
          <w:ilvl w:val="0"/>
          <w:numId w:val="64"/>
        </w:numPr>
        <w:spacing w:after="0" w:line="240" w:lineRule="auto"/>
        <w:jc w:val="both"/>
        <w:rPr>
          <w:rFonts w:ascii="Times New Roman" w:hAnsi="Times New Roman"/>
          <w:color w:val="000000"/>
          <w:sz w:val="24"/>
          <w:szCs w:val="24"/>
        </w:rPr>
      </w:pPr>
      <w:r>
        <w:rPr>
          <w:rFonts w:ascii="Times New Roman" w:hAnsi="Times New Roman"/>
          <w:color w:val="000000"/>
          <w:sz w:val="24"/>
          <w:szCs w:val="24"/>
        </w:rPr>
        <w:t>Zamawiający może również odstąpić od niniejszej umowy w wypadku zaistnienia przesłanek wskazanych w art. 456 ust. 1 pkt. 1) ustawy Prawo zamówień publicznych, tj.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 terminie 30 dni od powzięcia wiadomości o tych okolicznościach. W takim przypadku Wykonawca może żądać wyłącznie wynagrodzenia należnego z tytułu wykonania części umowy o ile ta część wykonana została prawidłowo.</w:t>
      </w:r>
    </w:p>
    <w:p w14:paraId="348F9680" w14:textId="77777777" w:rsidR="00C8560D" w:rsidRDefault="00C8560D" w:rsidP="00D11008">
      <w:pPr>
        <w:autoSpaceDE w:val="0"/>
        <w:autoSpaceDN w:val="0"/>
        <w:adjustRightInd w:val="0"/>
        <w:spacing w:after="0" w:line="240" w:lineRule="auto"/>
        <w:jc w:val="both"/>
        <w:rPr>
          <w:rFonts w:ascii="Times New Roman" w:eastAsia="TimesNewRoman" w:hAnsi="Times New Roman"/>
          <w:sz w:val="24"/>
          <w:szCs w:val="24"/>
        </w:rPr>
      </w:pPr>
    </w:p>
    <w:p w14:paraId="038D6DB1" w14:textId="77777777" w:rsidR="00C8560D" w:rsidRDefault="00C8560D" w:rsidP="00D11008">
      <w:pPr>
        <w:autoSpaceDE w:val="0"/>
        <w:autoSpaceDN w:val="0"/>
        <w:adjustRightInd w:val="0"/>
        <w:spacing w:after="0" w:line="240" w:lineRule="auto"/>
        <w:jc w:val="center"/>
        <w:rPr>
          <w:rFonts w:ascii="Times New Roman" w:eastAsia="TimesNewRoman" w:hAnsi="Times New Roman"/>
          <w:b/>
          <w:color w:val="000000"/>
          <w:sz w:val="24"/>
          <w:szCs w:val="24"/>
        </w:rPr>
      </w:pPr>
      <w:r>
        <w:rPr>
          <w:rFonts w:ascii="Times New Roman" w:eastAsia="TimesNewRoman" w:hAnsi="Times New Roman"/>
          <w:b/>
          <w:sz w:val="24"/>
          <w:szCs w:val="24"/>
        </w:rPr>
        <w:t>§ 9</w:t>
      </w:r>
    </w:p>
    <w:p w14:paraId="3E272314" w14:textId="77777777" w:rsidR="0065628D" w:rsidRPr="0065628D" w:rsidRDefault="0065628D" w:rsidP="0065628D">
      <w:pPr>
        <w:numPr>
          <w:ilvl w:val="0"/>
          <w:numId w:val="73"/>
        </w:numPr>
        <w:tabs>
          <w:tab w:val="num" w:pos="426"/>
        </w:tabs>
        <w:spacing w:after="0" w:line="240" w:lineRule="auto"/>
        <w:jc w:val="both"/>
        <w:rPr>
          <w:rFonts w:ascii="Times New Roman" w:eastAsia="Times New Roman" w:hAnsi="Times New Roman"/>
          <w:sz w:val="24"/>
          <w:szCs w:val="24"/>
          <w:lang w:eastAsia="ar-SA"/>
        </w:rPr>
      </w:pPr>
      <w:r w:rsidRPr="0065628D">
        <w:rPr>
          <w:rFonts w:ascii="Times New Roman" w:eastAsia="Times New Roman" w:hAnsi="Times New Roman"/>
          <w:sz w:val="24"/>
          <w:szCs w:val="24"/>
          <w:lang w:eastAsia="ar-SA"/>
        </w:rPr>
        <w:t>Wykonawca zapłaci Zamawiającemu karę umowną:</w:t>
      </w:r>
    </w:p>
    <w:p w14:paraId="7E7982FD" w14:textId="77777777" w:rsidR="0065628D" w:rsidRPr="0065628D" w:rsidRDefault="0065628D" w:rsidP="0065628D">
      <w:pPr>
        <w:numPr>
          <w:ilvl w:val="1"/>
          <w:numId w:val="73"/>
        </w:numPr>
        <w:spacing w:after="0" w:line="240" w:lineRule="auto"/>
        <w:jc w:val="both"/>
        <w:rPr>
          <w:rFonts w:ascii="Times New Roman" w:eastAsia="Times New Roman" w:hAnsi="Times New Roman"/>
          <w:sz w:val="24"/>
          <w:szCs w:val="24"/>
          <w:lang w:eastAsia="ar-SA"/>
        </w:rPr>
      </w:pPr>
      <w:r w:rsidRPr="0065628D">
        <w:rPr>
          <w:rFonts w:ascii="Times New Roman" w:eastAsia="Times New Roman" w:hAnsi="Times New Roman"/>
          <w:sz w:val="24"/>
          <w:szCs w:val="24"/>
          <w:lang w:eastAsia="ar-SA"/>
        </w:rPr>
        <w:t>za każdą godzinę zwłoki w dostawie którejkolwiek partii produktów składających się na przedmiot umowy, o którym mowa w § 1 ust. 1 niniejszej umowy, ponad termin i godzinę dostawy wskazaną w § 3 ust 1 umowy, w wysokości 5% wartości niedostarczonej partii produktów;</w:t>
      </w:r>
    </w:p>
    <w:p w14:paraId="16A3241E" w14:textId="77777777" w:rsidR="0065628D" w:rsidRPr="0065628D" w:rsidRDefault="0065628D" w:rsidP="0065628D">
      <w:pPr>
        <w:numPr>
          <w:ilvl w:val="1"/>
          <w:numId w:val="73"/>
        </w:numPr>
        <w:autoSpaceDE w:val="0"/>
        <w:autoSpaceDN w:val="0"/>
        <w:adjustRightInd w:val="0"/>
        <w:spacing w:after="0" w:line="240" w:lineRule="auto"/>
        <w:jc w:val="both"/>
        <w:rPr>
          <w:rFonts w:ascii="Times New Roman" w:eastAsiaTheme="minorHAnsi" w:hAnsi="Times New Roman"/>
          <w:color w:val="000000"/>
          <w:sz w:val="24"/>
          <w:szCs w:val="24"/>
        </w:rPr>
      </w:pPr>
      <w:r w:rsidRPr="0065628D">
        <w:rPr>
          <w:rFonts w:ascii="Times New Roman" w:hAnsi="Times New Roman"/>
          <w:color w:val="000000"/>
          <w:sz w:val="24"/>
          <w:szCs w:val="24"/>
        </w:rPr>
        <w:t xml:space="preserve">w wypadku odstąpienia od niniejszej umowy przez Wykonawcę lub przez Zamawiającego, z przyczyn za które ponosi odpowiedzialność Wykonawca – w wysokości 20% wartości </w:t>
      </w:r>
      <w:r w:rsidRPr="0065628D">
        <w:rPr>
          <w:rFonts w:ascii="Times New Roman" w:hAnsi="Times New Roman"/>
          <w:bCs/>
          <w:color w:val="000000"/>
          <w:sz w:val="24"/>
          <w:szCs w:val="24"/>
        </w:rPr>
        <w:t>nieodebranej części przedmiotu umowy</w:t>
      </w:r>
      <w:r w:rsidRPr="0065628D">
        <w:rPr>
          <w:rFonts w:ascii="Times New Roman" w:hAnsi="Times New Roman"/>
          <w:color w:val="000000"/>
          <w:sz w:val="24"/>
          <w:szCs w:val="24"/>
        </w:rPr>
        <w:t xml:space="preserve">. </w:t>
      </w:r>
    </w:p>
    <w:p w14:paraId="0BAD3E49" w14:textId="77777777" w:rsidR="0065628D" w:rsidRPr="0065628D" w:rsidRDefault="0065628D" w:rsidP="0065628D">
      <w:pPr>
        <w:numPr>
          <w:ilvl w:val="0"/>
          <w:numId w:val="73"/>
        </w:numPr>
        <w:autoSpaceDE w:val="0"/>
        <w:autoSpaceDN w:val="0"/>
        <w:adjustRightInd w:val="0"/>
        <w:spacing w:after="0" w:line="240" w:lineRule="auto"/>
        <w:jc w:val="both"/>
        <w:rPr>
          <w:rFonts w:ascii="Times New Roman" w:eastAsia="TimesNewRoman" w:hAnsi="Times New Roman"/>
          <w:sz w:val="24"/>
          <w:szCs w:val="24"/>
        </w:rPr>
      </w:pPr>
      <w:r w:rsidRPr="0065628D">
        <w:rPr>
          <w:rFonts w:ascii="Times New Roman" w:eastAsia="TimesNewRoman" w:hAnsi="Times New Roman"/>
          <w:sz w:val="24"/>
          <w:szCs w:val="24"/>
        </w:rPr>
        <w:t>Strony oświadczają, iż łączna maksymalna kwota naliczonych kar umownych, o których mowa w ust. 1 niniejszej umowy, nie przekroczy 25% kwoty brutto wskazanej w § 5 ust. 1 niniejszej umowy.</w:t>
      </w:r>
    </w:p>
    <w:p w14:paraId="103B3084" w14:textId="77777777" w:rsidR="0065628D" w:rsidRPr="0065628D" w:rsidRDefault="0065628D" w:rsidP="0065628D">
      <w:pPr>
        <w:numPr>
          <w:ilvl w:val="0"/>
          <w:numId w:val="73"/>
        </w:numPr>
        <w:autoSpaceDE w:val="0"/>
        <w:autoSpaceDN w:val="0"/>
        <w:adjustRightInd w:val="0"/>
        <w:spacing w:after="0" w:line="240" w:lineRule="auto"/>
        <w:jc w:val="both"/>
        <w:rPr>
          <w:rFonts w:ascii="Times New Roman" w:eastAsia="TimesNewRoman" w:hAnsi="Times New Roman"/>
          <w:sz w:val="24"/>
          <w:szCs w:val="24"/>
        </w:rPr>
      </w:pPr>
      <w:r w:rsidRPr="0065628D">
        <w:rPr>
          <w:rFonts w:ascii="Times New Roman" w:eastAsia="TimesNew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umowy, w terminie 7 dni od doręczenia Wykonawcy zestawienia tych kosztów.</w:t>
      </w:r>
    </w:p>
    <w:p w14:paraId="49C1020F" w14:textId="77777777" w:rsidR="0065628D" w:rsidRPr="0065628D" w:rsidRDefault="0065628D" w:rsidP="0065628D">
      <w:pPr>
        <w:numPr>
          <w:ilvl w:val="0"/>
          <w:numId w:val="73"/>
        </w:numPr>
        <w:autoSpaceDE w:val="0"/>
        <w:autoSpaceDN w:val="0"/>
        <w:adjustRightInd w:val="0"/>
        <w:spacing w:after="0" w:line="240" w:lineRule="auto"/>
        <w:jc w:val="both"/>
        <w:rPr>
          <w:rFonts w:ascii="Times New Roman" w:eastAsiaTheme="minorHAnsi" w:hAnsi="Times New Roman"/>
          <w:color w:val="000000"/>
          <w:sz w:val="24"/>
          <w:szCs w:val="24"/>
        </w:rPr>
      </w:pPr>
      <w:r w:rsidRPr="0065628D">
        <w:rPr>
          <w:rFonts w:ascii="Times New Roman" w:hAnsi="Times New Roman"/>
          <w:color w:val="000000"/>
          <w:sz w:val="24"/>
          <w:szCs w:val="24"/>
        </w:rPr>
        <w:t>Naliczone kary umowne, jak również koszty wskazane w ust. 2 niniejszego paragrafu, Zamawiający może również potrącić z przysługującej Wykonawcy wierzytelności z tytułu wynagrodzenia.</w:t>
      </w:r>
    </w:p>
    <w:p w14:paraId="0C78C594" w14:textId="77777777" w:rsidR="0065628D" w:rsidRPr="0065628D" w:rsidRDefault="0065628D" w:rsidP="0065628D">
      <w:pPr>
        <w:numPr>
          <w:ilvl w:val="0"/>
          <w:numId w:val="73"/>
        </w:numPr>
        <w:autoSpaceDE w:val="0"/>
        <w:autoSpaceDN w:val="0"/>
        <w:adjustRightInd w:val="0"/>
        <w:spacing w:after="0" w:line="240" w:lineRule="auto"/>
        <w:jc w:val="both"/>
        <w:rPr>
          <w:rFonts w:ascii="Times New Roman" w:hAnsi="Times New Roman"/>
          <w:color w:val="000000"/>
          <w:sz w:val="24"/>
          <w:szCs w:val="24"/>
        </w:rPr>
      </w:pPr>
      <w:r w:rsidRPr="0065628D">
        <w:rPr>
          <w:rFonts w:ascii="Times New Roman" w:hAnsi="Times New Roman"/>
          <w:color w:val="000000"/>
          <w:sz w:val="24"/>
          <w:szCs w:val="24"/>
        </w:rPr>
        <w:t xml:space="preserve">Skorzystanie przez Zamawiającego z prawa odstąpienia, nie wyłącza uprawnienia Zamawiającego do naliczenia kar umownych wynikających z niniejszej umowy, a następnie </w:t>
      </w:r>
      <w:r w:rsidRPr="0065628D">
        <w:rPr>
          <w:rFonts w:ascii="Times New Roman" w:hAnsi="Times New Roman"/>
          <w:color w:val="000000"/>
          <w:sz w:val="24"/>
          <w:szCs w:val="24"/>
        </w:rPr>
        <w:lastRenderedPageBreak/>
        <w:t xml:space="preserve">dochodzenia zapłaty tychże kar umownych, jak również odszkodowania na zasadach ogólnych, w wysokości przenoszącej zastrzeżone kary umowne. </w:t>
      </w:r>
    </w:p>
    <w:p w14:paraId="014155BC" w14:textId="77777777" w:rsidR="00C8560D" w:rsidRDefault="00C8560D" w:rsidP="00D11008">
      <w:pPr>
        <w:spacing w:after="0" w:line="240" w:lineRule="auto"/>
        <w:jc w:val="center"/>
        <w:rPr>
          <w:rFonts w:ascii="Times New Roman" w:hAnsi="Times New Roman"/>
          <w:b/>
          <w:bCs/>
          <w:sz w:val="24"/>
          <w:szCs w:val="24"/>
        </w:rPr>
      </w:pPr>
    </w:p>
    <w:p w14:paraId="4282ACB1" w14:textId="77777777" w:rsidR="00C8560D" w:rsidRDefault="00C8560D" w:rsidP="00D11008">
      <w:pPr>
        <w:spacing w:after="0" w:line="240" w:lineRule="auto"/>
        <w:jc w:val="center"/>
        <w:rPr>
          <w:rFonts w:ascii="Times New Roman" w:eastAsiaTheme="minorHAnsi" w:hAnsi="Times New Roman"/>
          <w:b/>
          <w:bCs/>
          <w:sz w:val="24"/>
          <w:szCs w:val="24"/>
        </w:rPr>
      </w:pPr>
      <w:r>
        <w:rPr>
          <w:rFonts w:ascii="Times New Roman" w:hAnsi="Times New Roman"/>
          <w:b/>
          <w:bCs/>
          <w:sz w:val="24"/>
          <w:szCs w:val="24"/>
        </w:rPr>
        <w:t>Postanowienia końcowe</w:t>
      </w:r>
    </w:p>
    <w:p w14:paraId="2A27E044"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10</w:t>
      </w:r>
    </w:p>
    <w:p w14:paraId="56D3471A" w14:textId="77777777" w:rsidR="00C8560D" w:rsidRDefault="00C8560D" w:rsidP="00D11008">
      <w:pPr>
        <w:tabs>
          <w:tab w:val="num" w:pos="720"/>
        </w:tabs>
        <w:spacing w:after="0" w:line="240" w:lineRule="auto"/>
        <w:rPr>
          <w:rFonts w:ascii="Times New Roman" w:hAnsi="Times New Roman"/>
          <w:sz w:val="24"/>
          <w:szCs w:val="24"/>
        </w:rPr>
      </w:pPr>
      <w:r>
        <w:rPr>
          <w:rFonts w:ascii="Times New Roman" w:hAnsi="Times New Roman"/>
          <w:sz w:val="24"/>
          <w:szCs w:val="24"/>
        </w:rPr>
        <w:t xml:space="preserve">Zmiana postanowień zawartej umowy wymaga formy pisemnej pod rygorem nieważności. </w:t>
      </w:r>
    </w:p>
    <w:p w14:paraId="025B8558" w14:textId="77777777" w:rsidR="00C8560D" w:rsidRDefault="00C8560D" w:rsidP="00D11008">
      <w:pPr>
        <w:spacing w:after="0" w:line="240" w:lineRule="auto"/>
        <w:jc w:val="center"/>
        <w:rPr>
          <w:rFonts w:ascii="Times New Roman" w:hAnsi="Times New Roman"/>
          <w:b/>
          <w:bCs/>
          <w:sz w:val="24"/>
          <w:szCs w:val="24"/>
        </w:rPr>
      </w:pPr>
    </w:p>
    <w:p w14:paraId="0C172CBB"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11</w:t>
      </w:r>
    </w:p>
    <w:p w14:paraId="701BB868" w14:textId="77777777" w:rsidR="00C8560D" w:rsidRDefault="00C8560D" w:rsidP="00D11008">
      <w:pPr>
        <w:pStyle w:val="Tekstpodstawowywcity"/>
        <w:spacing w:after="0"/>
        <w:ind w:left="0"/>
        <w:jc w:val="both"/>
      </w:pPr>
      <w:r>
        <w:t>Ewentualne spory wynikłe przy wykonywaniu niniejszej umowy Strony poddają rozstrzygnięciu sądowi powszechnemu właściwemu dla siedziby Zamawiającego.</w:t>
      </w:r>
    </w:p>
    <w:p w14:paraId="727E60A2" w14:textId="77777777" w:rsidR="00C8560D" w:rsidRDefault="00C8560D" w:rsidP="00D11008">
      <w:pPr>
        <w:spacing w:after="0" w:line="240" w:lineRule="auto"/>
        <w:jc w:val="center"/>
        <w:rPr>
          <w:rFonts w:ascii="Times New Roman" w:hAnsi="Times New Roman"/>
          <w:b/>
          <w:bCs/>
          <w:sz w:val="24"/>
          <w:szCs w:val="24"/>
        </w:rPr>
      </w:pPr>
    </w:p>
    <w:p w14:paraId="754E294C"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xml:space="preserve">§ 12 </w:t>
      </w:r>
    </w:p>
    <w:p w14:paraId="529351F4" w14:textId="77777777" w:rsidR="00C8560D" w:rsidRDefault="00C8560D" w:rsidP="00D11008">
      <w:pPr>
        <w:spacing w:after="0" w:line="240" w:lineRule="auto"/>
        <w:jc w:val="both"/>
        <w:rPr>
          <w:rFonts w:ascii="Times New Roman" w:hAnsi="Times New Roman"/>
          <w:sz w:val="24"/>
          <w:szCs w:val="24"/>
        </w:rPr>
      </w:pPr>
      <w:r>
        <w:rPr>
          <w:rFonts w:ascii="Times New Roman" w:hAnsi="Times New Roman"/>
          <w:sz w:val="24"/>
          <w:szCs w:val="24"/>
        </w:rPr>
        <w:t xml:space="preserve">W sprawach nieuregulowanych niniejszą umową będą mieć zastosowanie przepisy ustawy Prawo zamówień publicznych i ustawy Kodeks Cywilny. </w:t>
      </w:r>
    </w:p>
    <w:p w14:paraId="78BBD587" w14:textId="77777777" w:rsidR="00C8560D" w:rsidRDefault="00C8560D" w:rsidP="00D11008">
      <w:pPr>
        <w:spacing w:after="0" w:line="240" w:lineRule="auto"/>
        <w:jc w:val="center"/>
        <w:rPr>
          <w:rFonts w:ascii="Times New Roman" w:hAnsi="Times New Roman"/>
          <w:b/>
          <w:bCs/>
          <w:sz w:val="24"/>
          <w:szCs w:val="24"/>
        </w:rPr>
      </w:pPr>
    </w:p>
    <w:p w14:paraId="58FB9EB7"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13</w:t>
      </w:r>
    </w:p>
    <w:p w14:paraId="4804CA4A" w14:textId="77777777" w:rsidR="00C8560D" w:rsidRDefault="00C8560D" w:rsidP="00D11008">
      <w:pPr>
        <w:pStyle w:val="Tytu"/>
        <w:numPr>
          <w:ilvl w:val="0"/>
          <w:numId w:val="47"/>
        </w:numPr>
        <w:jc w:val="both"/>
        <w:rPr>
          <w:b w:val="0"/>
        </w:rPr>
      </w:pPr>
      <w:r>
        <w:rPr>
          <w:b w:val="0"/>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7AD163BA" w14:textId="77777777" w:rsidR="00C8560D" w:rsidRDefault="00C8560D" w:rsidP="00D11008">
      <w:pPr>
        <w:pStyle w:val="Tytu"/>
        <w:numPr>
          <w:ilvl w:val="0"/>
          <w:numId w:val="47"/>
        </w:numPr>
        <w:jc w:val="both"/>
        <w:rPr>
          <w:b w:val="0"/>
        </w:rPr>
      </w:pPr>
      <w:r>
        <w:rPr>
          <w:b w:val="0"/>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4DEBD785" w14:textId="77777777" w:rsidR="00C8560D" w:rsidRDefault="00C8560D" w:rsidP="00D11008">
      <w:pPr>
        <w:pStyle w:val="Tytu"/>
        <w:numPr>
          <w:ilvl w:val="0"/>
          <w:numId w:val="47"/>
        </w:numPr>
        <w:jc w:val="both"/>
        <w:rPr>
          <w:b w:val="0"/>
        </w:rPr>
      </w:pPr>
      <w:r>
        <w:rPr>
          <w:b w:val="0"/>
        </w:rPr>
        <w:t>Zawiadomienia wskazane w niniejszej umowie mogą być dokonywane na piśmie lub pocztą elektroniczną za potwierdzeniem odbioru na adresy Stron:</w:t>
      </w:r>
    </w:p>
    <w:p w14:paraId="6BB7FA61" w14:textId="77777777" w:rsidR="00C8560D" w:rsidRDefault="00C8560D" w:rsidP="00D11008">
      <w:pPr>
        <w:pStyle w:val="Tytu"/>
        <w:numPr>
          <w:ilvl w:val="1"/>
          <w:numId w:val="47"/>
        </w:numPr>
        <w:tabs>
          <w:tab w:val="num" w:pos="851"/>
        </w:tabs>
        <w:ind w:left="851"/>
        <w:jc w:val="both"/>
        <w:rPr>
          <w:b w:val="0"/>
          <w:lang w:val="en-US"/>
        </w:rPr>
      </w:pPr>
      <w:r>
        <w:rPr>
          <w:b w:val="0"/>
        </w:rPr>
        <w:t>Wykonawcy: …………………………………</w:t>
      </w:r>
      <w:r>
        <w:rPr>
          <w:b w:val="0"/>
          <w:lang w:val="en-US"/>
        </w:rPr>
        <w:t>;</w:t>
      </w:r>
    </w:p>
    <w:p w14:paraId="0C0D5F1E" w14:textId="77777777" w:rsidR="00C8560D" w:rsidRDefault="00C8560D" w:rsidP="00D11008">
      <w:pPr>
        <w:pStyle w:val="Tytu"/>
        <w:numPr>
          <w:ilvl w:val="1"/>
          <w:numId w:val="47"/>
        </w:numPr>
        <w:tabs>
          <w:tab w:val="num" w:pos="851"/>
        </w:tabs>
        <w:ind w:left="851"/>
        <w:jc w:val="both"/>
        <w:rPr>
          <w:b w:val="0"/>
        </w:rPr>
      </w:pPr>
      <w:r>
        <w:rPr>
          <w:b w:val="0"/>
        </w:rPr>
        <w:t>Zamawiającego: ………………………………………</w:t>
      </w:r>
    </w:p>
    <w:p w14:paraId="7806A962" w14:textId="77777777" w:rsidR="00C8560D" w:rsidRDefault="00C8560D" w:rsidP="00D11008">
      <w:pPr>
        <w:pStyle w:val="Tytu"/>
        <w:numPr>
          <w:ilvl w:val="0"/>
          <w:numId w:val="47"/>
        </w:numPr>
        <w:jc w:val="both"/>
        <w:rPr>
          <w:b w:val="0"/>
        </w:rPr>
      </w:pPr>
      <w:r>
        <w:rPr>
          <w:b w:val="0"/>
        </w:rPr>
        <w:t>Strony są zobowiązane informować się niezwłocznie nawzajem na piśmie o każdej zmianie siedziby, bądź adresu do doręczeń, pod rygorem uznania doręczenia korespondencji na ostatnio wskazany adres za skuteczne, tj. wywołujące skutki prawne.</w:t>
      </w:r>
    </w:p>
    <w:p w14:paraId="329D0A3D" w14:textId="77777777" w:rsidR="00C8560D" w:rsidRDefault="00C8560D" w:rsidP="00D11008">
      <w:pPr>
        <w:pStyle w:val="Akapitzlist"/>
        <w:numPr>
          <w:ilvl w:val="0"/>
          <w:numId w:val="47"/>
        </w:numPr>
        <w:spacing w:after="0" w:line="240" w:lineRule="auto"/>
        <w:jc w:val="both"/>
        <w:rPr>
          <w:rFonts w:ascii="Times New Roman" w:eastAsia="Times New Roman" w:hAnsi="Times New Roman"/>
          <w:bCs/>
          <w:sz w:val="24"/>
          <w:szCs w:val="24"/>
          <w:lang w:eastAsia="pl-PL"/>
        </w:rPr>
      </w:pPr>
      <w:r>
        <w:rPr>
          <w:rFonts w:ascii="Times New Roman" w:hAnsi="Times New Roman"/>
          <w:sz w:val="24"/>
          <w:szCs w:val="24"/>
        </w:rPr>
        <w:t xml:space="preserve">Osoby odpowiedzialne za realizację i odbiór przedmiotu umowy, o którym mowa w § 1 ust. 1 niniejszej umowy, ze strony Zamawiającego są: </w:t>
      </w:r>
    </w:p>
    <w:p w14:paraId="4D9EA6E4" w14:textId="12C2890C" w:rsidR="00C8560D" w:rsidRDefault="00C8560D" w:rsidP="00D11008">
      <w:pPr>
        <w:pStyle w:val="Akapitzlist"/>
        <w:numPr>
          <w:ilvl w:val="0"/>
          <w:numId w:val="65"/>
        </w:numPr>
        <w:spacing w:after="0" w:line="240" w:lineRule="auto"/>
        <w:jc w:val="both"/>
        <w:rPr>
          <w:rFonts w:ascii="Times New Roman" w:eastAsiaTheme="minorHAnsi" w:hAnsi="Times New Roman"/>
          <w:bCs/>
          <w:color w:val="000000"/>
          <w:sz w:val="24"/>
          <w:szCs w:val="24"/>
        </w:rPr>
      </w:pPr>
      <w:r>
        <w:rPr>
          <w:rFonts w:ascii="Times New Roman" w:hAnsi="Times New Roman"/>
          <w:bCs/>
          <w:color w:val="000000"/>
          <w:sz w:val="24"/>
          <w:szCs w:val="24"/>
        </w:rPr>
        <w:t xml:space="preserve">Zespół Szkół Zawodowych nr 1 </w:t>
      </w:r>
      <w:r w:rsidR="0065628D">
        <w:rPr>
          <w:rFonts w:ascii="Times New Roman" w:hAnsi="Times New Roman"/>
          <w:bCs/>
          <w:color w:val="000000"/>
          <w:sz w:val="24"/>
          <w:szCs w:val="24"/>
        </w:rPr>
        <w:t xml:space="preserve">im. Komisji Edukacji Narodowej </w:t>
      </w:r>
      <w:r>
        <w:rPr>
          <w:rFonts w:ascii="Times New Roman" w:hAnsi="Times New Roman"/>
          <w:bCs/>
          <w:color w:val="000000"/>
          <w:sz w:val="24"/>
          <w:szCs w:val="24"/>
        </w:rPr>
        <w:t>ul. Marszałka Józefa Piłsudskiego36, 21-500 Biała Podlaska:</w:t>
      </w:r>
    </w:p>
    <w:p w14:paraId="5A7565C6"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64CE3AD0"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56B32E41" w14:textId="2CBE0A74" w:rsidR="00C8560D" w:rsidRDefault="00C8560D" w:rsidP="00D11008">
      <w:pPr>
        <w:pStyle w:val="Akapitzlist"/>
        <w:numPr>
          <w:ilvl w:val="0"/>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0065628D">
        <w:rPr>
          <w:rFonts w:ascii="Times New Roman" w:hAnsi="Times New Roman"/>
          <w:bCs/>
          <w:color w:val="000000"/>
          <w:sz w:val="24"/>
          <w:szCs w:val="24"/>
        </w:rPr>
        <w:t xml:space="preserve"> im. Komisji Edukacji Narodowej </w:t>
      </w:r>
      <w:r>
        <w:rPr>
          <w:rFonts w:ascii="Times New Roman" w:hAnsi="Times New Roman"/>
          <w:bCs/>
          <w:color w:val="000000"/>
          <w:sz w:val="24"/>
          <w:szCs w:val="24"/>
        </w:rPr>
        <w:t>- Internat ul. Artyleryjska 7, 21-500 Biała Podlaska:</w:t>
      </w:r>
    </w:p>
    <w:p w14:paraId="330254A6"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B762065"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DC5B674" w14:textId="138FDA95" w:rsidR="00C8560D" w:rsidRDefault="00C8560D" w:rsidP="00D11008">
      <w:pPr>
        <w:pStyle w:val="Akapitzlist"/>
        <w:numPr>
          <w:ilvl w:val="0"/>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Zespół Szkół Zawodowych nr 1 </w:t>
      </w:r>
      <w:r w:rsidR="0065628D">
        <w:rPr>
          <w:rFonts w:ascii="Times New Roman" w:hAnsi="Times New Roman"/>
          <w:bCs/>
          <w:color w:val="000000"/>
          <w:sz w:val="24"/>
          <w:szCs w:val="24"/>
        </w:rPr>
        <w:t xml:space="preserve">im. Komisji Edukacji Narodowej </w:t>
      </w:r>
      <w:r>
        <w:rPr>
          <w:rFonts w:ascii="Times New Roman" w:hAnsi="Times New Roman"/>
          <w:bCs/>
          <w:color w:val="000000"/>
          <w:sz w:val="24"/>
          <w:szCs w:val="24"/>
        </w:rPr>
        <w:t>- Warsztaty ul. Warszawska 11, 21-500 Biała Podlaska:</w:t>
      </w:r>
    </w:p>
    <w:p w14:paraId="24F57269"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732D9C4"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4D93A2C" w14:textId="77777777" w:rsidR="00C8560D" w:rsidRDefault="00C8560D" w:rsidP="00D11008">
      <w:pPr>
        <w:pStyle w:val="Tytu"/>
        <w:numPr>
          <w:ilvl w:val="0"/>
          <w:numId w:val="47"/>
        </w:numPr>
        <w:jc w:val="both"/>
        <w:rPr>
          <w:b w:val="0"/>
        </w:rPr>
      </w:pPr>
      <w:r>
        <w:rPr>
          <w:b w:val="0"/>
        </w:rPr>
        <w:t>Osoby wskazane w ust. 5 niniejszego paragrafu nie są upoważnione do składania oświadczeń woli w imieniu Zamawiającego, które zmierzałyby do zmiany bądź uzupełnienia niniejszej umowy.</w:t>
      </w:r>
    </w:p>
    <w:p w14:paraId="4C99A17F" w14:textId="77777777" w:rsidR="00C8560D" w:rsidRDefault="00C8560D" w:rsidP="00D11008">
      <w:pPr>
        <w:pStyle w:val="Tytu"/>
      </w:pPr>
    </w:p>
    <w:p w14:paraId="3CD55430" w14:textId="77777777" w:rsidR="00C8560D" w:rsidRDefault="00C8560D" w:rsidP="00D11008">
      <w:pPr>
        <w:pStyle w:val="Tytu"/>
      </w:pPr>
      <w:r>
        <w:t>§ 14</w:t>
      </w:r>
    </w:p>
    <w:p w14:paraId="5F0B811D" w14:textId="77777777" w:rsidR="00C8560D" w:rsidRDefault="00C8560D" w:rsidP="00D11008">
      <w:pPr>
        <w:pStyle w:val="Tytu"/>
        <w:jc w:val="both"/>
        <w:rPr>
          <w:b w:val="0"/>
          <w:iCs/>
        </w:rPr>
      </w:pPr>
      <w:r>
        <w:rPr>
          <w:b w:val="0"/>
          <w:iCs/>
        </w:rPr>
        <w:t>Umowę sporządzono w dwóch jednobrzmiących egzemplarzach - jeden dla Zamawiającego, jeden dla Wykonawcy.</w:t>
      </w:r>
    </w:p>
    <w:p w14:paraId="576520E8" w14:textId="77777777" w:rsidR="00C8560D" w:rsidRDefault="00C8560D" w:rsidP="00D11008">
      <w:pPr>
        <w:pStyle w:val="Tytu"/>
        <w:jc w:val="left"/>
        <w:rPr>
          <w:b w:val="0"/>
          <w:bCs w:val="0"/>
        </w:rPr>
      </w:pPr>
    </w:p>
    <w:p w14:paraId="5DAC4948" w14:textId="77777777" w:rsidR="00C8560D" w:rsidRDefault="00C8560D" w:rsidP="00D11008">
      <w:pPr>
        <w:pStyle w:val="Tytu"/>
        <w:jc w:val="left"/>
        <w:rPr>
          <w:b w:val="0"/>
          <w:bCs w:val="0"/>
        </w:rPr>
      </w:pPr>
      <w:r>
        <w:rPr>
          <w:b w:val="0"/>
          <w:bCs w:val="0"/>
        </w:rPr>
        <w:t>Załączniki:</w:t>
      </w:r>
    </w:p>
    <w:p w14:paraId="358449AA" w14:textId="77777777" w:rsidR="00C8560D" w:rsidRDefault="00C8560D" w:rsidP="00D11008">
      <w:pPr>
        <w:pStyle w:val="Akapitzlist"/>
        <w:numPr>
          <w:ilvl w:val="0"/>
          <w:numId w:val="6"/>
        </w:numPr>
        <w:spacing w:after="0" w:line="240" w:lineRule="auto"/>
        <w:ind w:left="426"/>
        <w:jc w:val="both"/>
        <w:rPr>
          <w:rFonts w:ascii="Times New Roman" w:hAnsi="Times New Roman"/>
          <w:sz w:val="24"/>
          <w:szCs w:val="24"/>
        </w:rPr>
      </w:pPr>
      <w:r>
        <w:rPr>
          <w:rFonts w:ascii="Times New Roman" w:hAnsi="Times New Roman"/>
          <w:sz w:val="24"/>
          <w:szCs w:val="24"/>
        </w:rPr>
        <w:t>Opis przedmiotu zamówienia;</w:t>
      </w:r>
    </w:p>
    <w:p w14:paraId="2F0AD7ED" w14:textId="77777777" w:rsidR="00C8560D" w:rsidRDefault="00C8560D" w:rsidP="00D11008">
      <w:pPr>
        <w:pStyle w:val="Akapitzlist"/>
        <w:numPr>
          <w:ilvl w:val="0"/>
          <w:numId w:val="6"/>
        </w:numPr>
        <w:spacing w:after="0" w:line="240" w:lineRule="auto"/>
        <w:ind w:left="426"/>
        <w:jc w:val="both"/>
        <w:rPr>
          <w:rFonts w:ascii="Times New Roman" w:hAnsi="Times New Roman"/>
          <w:bCs/>
          <w:sz w:val="24"/>
          <w:szCs w:val="24"/>
        </w:rPr>
      </w:pPr>
      <w:r>
        <w:rPr>
          <w:rFonts w:ascii="Times New Roman" w:hAnsi="Times New Roman"/>
          <w:bCs/>
          <w:sz w:val="24"/>
          <w:szCs w:val="24"/>
        </w:rPr>
        <w:t>Kopia oferty Wykonawcy;</w:t>
      </w:r>
    </w:p>
    <w:p w14:paraId="4E0A586B" w14:textId="77777777" w:rsidR="00C8560D" w:rsidRDefault="00C8560D" w:rsidP="00D11008">
      <w:pPr>
        <w:pStyle w:val="Akapitzlist"/>
        <w:numPr>
          <w:ilvl w:val="0"/>
          <w:numId w:val="6"/>
        </w:numPr>
        <w:spacing w:after="0" w:line="240" w:lineRule="auto"/>
        <w:ind w:left="426"/>
        <w:jc w:val="both"/>
        <w:rPr>
          <w:rFonts w:ascii="Times New Roman" w:hAnsi="Times New Roman"/>
          <w:bCs/>
          <w:sz w:val="24"/>
          <w:szCs w:val="24"/>
        </w:rPr>
      </w:pPr>
      <w:r>
        <w:rPr>
          <w:rFonts w:ascii="Times New Roman" w:hAnsi="Times New Roman"/>
          <w:bCs/>
          <w:sz w:val="24"/>
          <w:szCs w:val="24"/>
        </w:rPr>
        <w:t>Formularz cenowy;</w:t>
      </w:r>
    </w:p>
    <w:p w14:paraId="7DEED8FC" w14:textId="77393A9C" w:rsidR="00C8560D" w:rsidRDefault="00C8560D" w:rsidP="0065628D">
      <w:pPr>
        <w:pStyle w:val="Akapitzlist"/>
        <w:spacing w:after="0" w:line="240" w:lineRule="auto"/>
        <w:ind w:left="426"/>
        <w:jc w:val="both"/>
        <w:rPr>
          <w:rFonts w:ascii="Times New Roman" w:hAnsi="Times New Roman"/>
          <w:bCs/>
          <w:sz w:val="24"/>
          <w:szCs w:val="24"/>
        </w:rPr>
      </w:pPr>
    </w:p>
    <w:tbl>
      <w:tblPr>
        <w:tblW w:w="0" w:type="dxa"/>
        <w:tblInd w:w="-108" w:type="dxa"/>
        <w:tblLayout w:type="fixed"/>
        <w:tblLook w:val="04A0" w:firstRow="1" w:lastRow="0" w:firstColumn="1" w:lastColumn="0" w:noHBand="0" w:noVBand="1"/>
      </w:tblPr>
      <w:tblGrid>
        <w:gridCol w:w="108"/>
        <w:gridCol w:w="4724"/>
        <w:gridCol w:w="238"/>
        <w:gridCol w:w="4533"/>
        <w:gridCol w:w="61"/>
      </w:tblGrid>
      <w:tr w:rsidR="00C8560D" w14:paraId="66DF5C5C" w14:textId="77777777" w:rsidTr="00C8560D">
        <w:trPr>
          <w:trHeight w:val="133"/>
        </w:trPr>
        <w:tc>
          <w:tcPr>
            <w:tcW w:w="4832" w:type="dxa"/>
            <w:gridSpan w:val="2"/>
            <w:tcBorders>
              <w:top w:val="nil"/>
              <w:left w:val="nil"/>
              <w:bottom w:val="nil"/>
              <w:right w:val="nil"/>
            </w:tcBorders>
          </w:tcPr>
          <w:p w14:paraId="4F072CC3" w14:textId="77777777" w:rsidR="00C8560D" w:rsidRDefault="00C8560D" w:rsidP="00D11008">
            <w:pPr>
              <w:autoSpaceDE w:val="0"/>
              <w:autoSpaceDN w:val="0"/>
              <w:adjustRightInd w:val="0"/>
              <w:spacing w:after="0" w:line="240" w:lineRule="auto"/>
              <w:rPr>
                <w:rFonts w:ascii="Times New Roman" w:hAnsi="Times New Roman"/>
                <w:color w:val="000000"/>
                <w:sz w:val="24"/>
                <w:szCs w:val="24"/>
              </w:rPr>
            </w:pPr>
          </w:p>
        </w:tc>
        <w:tc>
          <w:tcPr>
            <w:tcW w:w="4832" w:type="dxa"/>
            <w:gridSpan w:val="3"/>
            <w:tcBorders>
              <w:top w:val="nil"/>
              <w:left w:val="nil"/>
              <w:bottom w:val="nil"/>
              <w:right w:val="nil"/>
            </w:tcBorders>
          </w:tcPr>
          <w:p w14:paraId="614D205C" w14:textId="77777777" w:rsidR="00C8560D" w:rsidRDefault="00C8560D" w:rsidP="00D11008">
            <w:pPr>
              <w:autoSpaceDE w:val="0"/>
              <w:autoSpaceDN w:val="0"/>
              <w:adjustRightInd w:val="0"/>
              <w:spacing w:after="0" w:line="240" w:lineRule="auto"/>
              <w:jc w:val="center"/>
              <w:rPr>
                <w:rFonts w:ascii="Times New Roman" w:hAnsi="Times New Roman"/>
                <w:color w:val="000000"/>
                <w:sz w:val="24"/>
                <w:szCs w:val="24"/>
              </w:rPr>
            </w:pPr>
          </w:p>
        </w:tc>
      </w:tr>
      <w:tr w:rsidR="00C8560D" w14:paraId="2A2BD7D6" w14:textId="77777777" w:rsidTr="00C8560D">
        <w:trPr>
          <w:gridBefore w:val="1"/>
          <w:gridAfter w:val="1"/>
          <w:wBefore w:w="108" w:type="dxa"/>
          <w:wAfter w:w="61" w:type="dxa"/>
        </w:trPr>
        <w:tc>
          <w:tcPr>
            <w:tcW w:w="4962" w:type="dxa"/>
            <w:gridSpan w:val="2"/>
            <w:tcBorders>
              <w:top w:val="nil"/>
              <w:left w:val="nil"/>
              <w:bottom w:val="nil"/>
              <w:right w:val="nil"/>
            </w:tcBorders>
            <w:hideMark/>
          </w:tcPr>
          <w:p w14:paraId="21E727B1" w14:textId="77777777" w:rsidR="00C8560D" w:rsidRDefault="00C8560D" w:rsidP="00D11008">
            <w:pPr>
              <w:spacing w:after="0" w:line="240" w:lineRule="auto"/>
              <w:ind w:left="34"/>
              <w:contextualSpacing/>
              <w:jc w:val="center"/>
              <w:rPr>
                <w:rFonts w:ascii="Times New Roman" w:hAnsi="Times New Roman"/>
                <w:b/>
                <w:bCs/>
                <w:sz w:val="28"/>
                <w:szCs w:val="24"/>
              </w:rPr>
            </w:pPr>
            <w:r>
              <w:rPr>
                <w:rFonts w:ascii="Times New Roman" w:hAnsi="Times New Roman"/>
                <w:b/>
                <w:bCs/>
                <w:sz w:val="28"/>
                <w:szCs w:val="24"/>
              </w:rPr>
              <w:t>ZAMAWIAJĄCY</w:t>
            </w:r>
          </w:p>
        </w:tc>
        <w:tc>
          <w:tcPr>
            <w:tcW w:w="4533" w:type="dxa"/>
            <w:tcBorders>
              <w:top w:val="nil"/>
              <w:left w:val="nil"/>
              <w:bottom w:val="nil"/>
              <w:right w:val="nil"/>
            </w:tcBorders>
            <w:hideMark/>
          </w:tcPr>
          <w:p w14:paraId="3BEA64DA" w14:textId="77777777" w:rsidR="00C8560D" w:rsidRDefault="00C8560D" w:rsidP="00D11008">
            <w:pPr>
              <w:spacing w:after="0" w:line="240" w:lineRule="auto"/>
              <w:jc w:val="center"/>
              <w:rPr>
                <w:rFonts w:ascii="Times New Roman" w:hAnsi="Times New Roman"/>
                <w:b/>
                <w:bCs/>
                <w:sz w:val="28"/>
                <w:szCs w:val="24"/>
              </w:rPr>
            </w:pPr>
            <w:r>
              <w:rPr>
                <w:rFonts w:ascii="Times New Roman" w:hAnsi="Times New Roman"/>
                <w:b/>
                <w:bCs/>
                <w:sz w:val="28"/>
                <w:szCs w:val="24"/>
              </w:rPr>
              <w:t>WYKONAWCA</w:t>
            </w:r>
          </w:p>
        </w:tc>
      </w:tr>
      <w:tr w:rsidR="00C8560D" w14:paraId="043D7D9C" w14:textId="77777777" w:rsidTr="00C8560D">
        <w:trPr>
          <w:gridBefore w:val="1"/>
          <w:gridAfter w:val="1"/>
          <w:wBefore w:w="108" w:type="dxa"/>
          <w:wAfter w:w="61" w:type="dxa"/>
        </w:trPr>
        <w:tc>
          <w:tcPr>
            <w:tcW w:w="4962" w:type="dxa"/>
            <w:gridSpan w:val="2"/>
            <w:tcBorders>
              <w:top w:val="nil"/>
              <w:left w:val="nil"/>
              <w:bottom w:val="nil"/>
              <w:right w:val="nil"/>
            </w:tcBorders>
          </w:tcPr>
          <w:p w14:paraId="6F040202" w14:textId="77777777" w:rsidR="00C8560D" w:rsidRDefault="00C8560D" w:rsidP="00D11008">
            <w:pPr>
              <w:spacing w:after="0" w:line="240" w:lineRule="auto"/>
              <w:jc w:val="center"/>
              <w:rPr>
                <w:rFonts w:ascii="Times New Roman" w:hAnsi="Times New Roman"/>
                <w:b/>
                <w:sz w:val="24"/>
                <w:szCs w:val="24"/>
              </w:rPr>
            </w:pPr>
          </w:p>
        </w:tc>
        <w:tc>
          <w:tcPr>
            <w:tcW w:w="4533" w:type="dxa"/>
            <w:tcBorders>
              <w:top w:val="nil"/>
              <w:left w:val="nil"/>
              <w:bottom w:val="nil"/>
              <w:right w:val="nil"/>
            </w:tcBorders>
          </w:tcPr>
          <w:p w14:paraId="07CDFBB2" w14:textId="77777777" w:rsidR="00C8560D" w:rsidRDefault="00C8560D" w:rsidP="00D11008">
            <w:pPr>
              <w:spacing w:after="0" w:line="240" w:lineRule="auto"/>
              <w:rPr>
                <w:rFonts w:ascii="Times New Roman" w:hAnsi="Times New Roman"/>
                <w:b/>
                <w:bCs/>
                <w:sz w:val="24"/>
                <w:szCs w:val="24"/>
              </w:rPr>
            </w:pPr>
          </w:p>
        </w:tc>
      </w:tr>
    </w:tbl>
    <w:p w14:paraId="46088803" w14:textId="77777777" w:rsidR="00C8560D" w:rsidRDefault="00C8560D" w:rsidP="00D11008">
      <w:pPr>
        <w:spacing w:after="0" w:line="240" w:lineRule="auto"/>
        <w:rPr>
          <w:rFonts w:ascii="Times New Roman" w:hAnsi="Times New Roman"/>
          <w:b/>
          <w:sz w:val="24"/>
          <w:szCs w:val="24"/>
        </w:rPr>
      </w:pPr>
    </w:p>
    <w:p w14:paraId="5056B9B9" w14:textId="77777777" w:rsidR="00C8560D" w:rsidRDefault="00C8560D" w:rsidP="00D11008">
      <w:pPr>
        <w:rPr>
          <w:rFonts w:ascii="Times New Roman" w:hAnsi="Times New Roman"/>
          <w:sz w:val="24"/>
          <w:szCs w:val="24"/>
        </w:rPr>
      </w:pPr>
      <w:r>
        <w:rPr>
          <w:rFonts w:ascii="Times New Roman" w:hAnsi="Times New Roman"/>
          <w:sz w:val="24"/>
          <w:szCs w:val="24"/>
        </w:rPr>
        <w:br w:type="page"/>
      </w:r>
    </w:p>
    <w:p w14:paraId="2A1FD7DC" w14:textId="77777777" w:rsidR="00C8560D" w:rsidRDefault="00C8560D" w:rsidP="00D11008">
      <w:pPr>
        <w:spacing w:after="0" w:line="240" w:lineRule="auto"/>
        <w:contextualSpacing/>
        <w:jc w:val="right"/>
        <w:rPr>
          <w:rFonts w:ascii="Times New Roman" w:hAnsi="Times New Roman"/>
          <w:sz w:val="24"/>
          <w:szCs w:val="24"/>
        </w:rPr>
      </w:pPr>
      <w:r>
        <w:rPr>
          <w:rFonts w:ascii="Times New Roman" w:hAnsi="Times New Roman"/>
          <w:sz w:val="24"/>
          <w:szCs w:val="24"/>
        </w:rPr>
        <w:lastRenderedPageBreak/>
        <w:t>Załącznik nr 5</w:t>
      </w:r>
    </w:p>
    <w:p w14:paraId="22A8CABF" w14:textId="77777777" w:rsidR="00C8560D" w:rsidRDefault="00C8560D" w:rsidP="00D11008">
      <w:pPr>
        <w:spacing w:after="0" w:line="240" w:lineRule="auto"/>
        <w:contextualSpacing/>
        <w:jc w:val="center"/>
        <w:rPr>
          <w:rFonts w:ascii="Times New Roman" w:hAnsi="Times New Roman"/>
          <w:b/>
          <w:sz w:val="28"/>
          <w:szCs w:val="24"/>
        </w:rPr>
      </w:pPr>
      <w:r>
        <w:rPr>
          <w:rFonts w:ascii="Times New Roman" w:hAnsi="Times New Roman"/>
          <w:b/>
          <w:sz w:val="28"/>
          <w:szCs w:val="24"/>
        </w:rPr>
        <w:t>Opis przedmiotu zamówienia</w:t>
      </w:r>
    </w:p>
    <w:p w14:paraId="4076C13A" w14:textId="77777777" w:rsidR="00C8560D" w:rsidRDefault="00C8560D" w:rsidP="00D11008">
      <w:pPr>
        <w:pStyle w:val="Akapitzlist"/>
        <w:spacing w:after="0" w:line="240" w:lineRule="auto"/>
        <w:ind w:left="360"/>
        <w:rPr>
          <w:rFonts w:ascii="Times New Roman" w:hAnsi="Times New Roman"/>
          <w:sz w:val="24"/>
          <w:szCs w:val="24"/>
        </w:rPr>
      </w:pPr>
    </w:p>
    <w:p w14:paraId="26DF9E9F" w14:textId="64D8A44B"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dostawa </w:t>
      </w:r>
      <w:r w:rsidR="001016E9">
        <w:rPr>
          <w:rFonts w:ascii="Times New Roman" w:hAnsi="Times New Roman"/>
          <w:sz w:val="24"/>
          <w:szCs w:val="24"/>
        </w:rPr>
        <w:t>ryb</w:t>
      </w:r>
      <w:ins w:id="40" w:author="nazwa" w:date="2023-12-11T17:51:00Z">
        <w:r w:rsidR="001016E9">
          <w:rPr>
            <w:rFonts w:ascii="Times New Roman" w:hAnsi="Times New Roman"/>
            <w:sz w:val="24"/>
            <w:szCs w:val="24"/>
          </w:rPr>
          <w:t xml:space="preserve"> </w:t>
        </w:r>
      </w:ins>
      <w:r>
        <w:rPr>
          <w:rFonts w:ascii="Times New Roman" w:hAnsi="Times New Roman"/>
          <w:sz w:val="24"/>
          <w:szCs w:val="24"/>
        </w:rPr>
        <w:t>szczegółowo opisana poniżej.</w:t>
      </w:r>
    </w:p>
    <w:p w14:paraId="6BD4F75A" w14:textId="086D50D7" w:rsidR="00C8560D" w:rsidRDefault="00C8560D" w:rsidP="007451E4">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Wykonawca zobowiązany jest do dostawy produktów o jakości zgodnej z obowiązującymi przepisami dotyczącymi żywności, normami i certyfikatami w szczególności spełniające wymogi określone przepisami ustawy z dnia 25 sierpnia 2006 r. o bezpieczeństwie żywności i żywienia (tekst jednolity </w:t>
      </w:r>
      <w:r w:rsidR="007451E4" w:rsidRPr="007451E4">
        <w:rPr>
          <w:rFonts w:ascii="Times New Roman" w:hAnsi="Times New Roman"/>
          <w:sz w:val="24"/>
          <w:szCs w:val="24"/>
        </w:rPr>
        <w:t xml:space="preserve">Dz.U. 2023 poz. 1448 </w:t>
      </w:r>
      <w:r>
        <w:rPr>
          <w:rFonts w:ascii="Times New Roman" w:hAnsi="Times New Roman"/>
          <w:sz w:val="24"/>
          <w:szCs w:val="24"/>
        </w:rPr>
        <w:t>) oraz aktów wykonawczych do niej. Wykonawca zobowiązany jest do przedstawienia na żądanie Zamawiającego dokumenty potwierdzające jakość dostarczanych produktów.</w:t>
      </w:r>
    </w:p>
    <w:p w14:paraId="64221D5F"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Dostarczane produkty spełniać muszą prawem określone wymogi dla tych produktów, w tym wymogi zdrowotne. Materiał opakowaniowy powinien być dopuszczony do kontaktu z żywnością. Każdy asortyment produktów musi być dostarczony w oddzielnym pojemniku. </w:t>
      </w:r>
    </w:p>
    <w:p w14:paraId="0BCDB216"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Jakość dostarczonych produktów winna być zgodna z obowiązującymi przepisami oraz atestami dla produktów pierwszego gatunku/klasy. </w:t>
      </w:r>
    </w:p>
    <w:p w14:paraId="6D35B109" w14:textId="1FF39D69" w:rsidR="00C8560D" w:rsidRDefault="00C8560D" w:rsidP="00114352">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Produkty oznakowane mają być zgodnie z wymaganiami Rozporządzenia Ministra Rolnictwa i Rozwoju Wsi z dnia 23 grudnia 2014r. w sprawie znakowania poszczególnych rodzajów środków spożywczych (</w:t>
      </w:r>
      <w:ins w:id="41" w:author="nazwa" w:date="2023-12-07T11:31:00Z">
        <w:r w:rsidR="00114352" w:rsidRPr="00114352" w:rsidDel="00114352">
          <w:rPr>
            <w:rFonts w:ascii="Times New Roman" w:hAnsi="Times New Roman"/>
            <w:sz w:val="24"/>
            <w:szCs w:val="24"/>
          </w:rPr>
          <w:t xml:space="preserve"> </w:t>
        </w:r>
      </w:ins>
      <w:r>
        <w:rPr>
          <w:rFonts w:ascii="Times New Roman" w:hAnsi="Times New Roman"/>
          <w:sz w:val="24"/>
          <w:szCs w:val="24"/>
        </w:rPr>
        <w:t xml:space="preserve">Dz.U. z 2015 r., poz. 29 z </w:t>
      </w:r>
      <w:proofErr w:type="spellStart"/>
      <w:r>
        <w:rPr>
          <w:rFonts w:ascii="Times New Roman" w:hAnsi="Times New Roman"/>
          <w:sz w:val="24"/>
          <w:szCs w:val="24"/>
        </w:rPr>
        <w:t>późn</w:t>
      </w:r>
      <w:proofErr w:type="spellEnd"/>
      <w:r>
        <w:rPr>
          <w:rFonts w:ascii="Times New Roman" w:hAnsi="Times New Roman"/>
          <w:sz w:val="24"/>
          <w:szCs w:val="24"/>
        </w:rPr>
        <w:t>. zm.)</w:t>
      </w:r>
      <w:r>
        <w:rPr>
          <w:rFonts w:ascii="Times New Roman" w:hAnsi="Times New Roman"/>
          <w:color w:val="FF0000"/>
          <w:sz w:val="24"/>
          <w:szCs w:val="24"/>
        </w:rPr>
        <w:t xml:space="preserve"> </w:t>
      </w:r>
      <w:r>
        <w:rPr>
          <w:rFonts w:ascii="Times New Roman" w:hAnsi="Times New Roman"/>
          <w:sz w:val="24"/>
          <w:szCs w:val="24"/>
        </w:rPr>
        <w:t>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w:t>
      </w:r>
    </w:p>
    <w:p w14:paraId="3FD58534"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Dostarczane produkty będą świeże, pełnowartościowe, należytej jakości oraz będą dostarczane nie później niż w połowie okresu przydatności do spożycia przewidzianego dla danego produktu jednakże nie krótsze niż 5 dni od dostawy, bez uszkodzeń mechanicznych, zanieczyszczeń, uszkodzeń spowodowanych przez szkodniki; nie mogą mieć zapleśnień. Cechą dyskwalifikującą jest także zapach niespecyficzny dla danego produktu (kwaśny, stęchły) oraz smak (</w:t>
      </w:r>
      <w:proofErr w:type="spellStart"/>
      <w:r>
        <w:rPr>
          <w:rFonts w:ascii="Times New Roman" w:hAnsi="Times New Roman"/>
          <w:sz w:val="24"/>
          <w:szCs w:val="24"/>
        </w:rPr>
        <w:t>jełki</w:t>
      </w:r>
      <w:proofErr w:type="spellEnd"/>
      <w:r>
        <w:rPr>
          <w:rFonts w:ascii="Times New Roman" w:hAnsi="Times New Roman"/>
          <w:sz w:val="24"/>
          <w:szCs w:val="24"/>
        </w:rPr>
        <w:t>, gorzki). Opakowania dostarczanych produktów żywnościowych muszą być oznakowane widoczną datą terminu przydatności.</w:t>
      </w:r>
    </w:p>
    <w:p w14:paraId="7D63FB1F"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Dostarczane produkty muszą być zgodne z niniejszym opisem, a w przypadku dostawy produktu równoważnego Zamawiający wymaga, aby opakowanie tego produktu zawierało wszystkie informacje umożliwiające identyfikację spełnienia wskazanych wymagań minimalnych dla danego produktu (gramatura, zawartość procentowa poszczególnych składników, wydajność z opakowania, wartość odżywcza itp.).</w:t>
      </w:r>
    </w:p>
    <w:p w14:paraId="7FA5CF4A"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Wykonawca dostarczy towar własnym środkiem transportu, specjalistycznym lub przystosowanym do transportu zgodnie z obowiązującymi przepisami prawa i na własny koszt i ryzyko do Zamawiającego, w czasie wskazanym przez Zamawiającego i do miejsca wskazanego przez Zamawiającego. Osoby wykonujące dostawę muszą legitymować się aktualnym zaświadczeniem lekarskim do celów sanitarno-epidemiologicznych, które okazują na każde wezwanie Zamawiającego.</w:t>
      </w:r>
    </w:p>
    <w:p w14:paraId="170E53FA"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Transport musi być wykonywany w odpowiednich pojemnikach czystych, nieuszkodzonych, przeznaczonych do transportu żywności.</w:t>
      </w:r>
    </w:p>
    <w:p w14:paraId="1BB86EAC" w14:textId="6D2ECE3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Samochód, którym będzie dostarczona żywność musi posiadać decyzję Powiatowego Inspektoratu Sanitarnego stwierdzającą spełnienie warunków do higienicznego przewozu określonych produktów </w:t>
      </w:r>
      <w:r w:rsidRPr="00F1722C">
        <w:rPr>
          <w:rFonts w:ascii="Times New Roman" w:hAnsi="Times New Roman"/>
          <w:sz w:val="24"/>
          <w:szCs w:val="24"/>
        </w:rPr>
        <w:t>(</w:t>
      </w:r>
      <w:r w:rsidR="00F1722C" w:rsidRPr="00F1722C">
        <w:rPr>
          <w:rFonts w:ascii="Times New Roman" w:hAnsi="Times New Roman"/>
          <w:sz w:val="24"/>
          <w:szCs w:val="24"/>
        </w:rPr>
        <w:t>ryb</w:t>
      </w:r>
      <w:r w:rsidRPr="00F1722C">
        <w:rPr>
          <w:rFonts w:ascii="Times New Roman" w:hAnsi="Times New Roman"/>
          <w:sz w:val="24"/>
          <w:szCs w:val="24"/>
        </w:rPr>
        <w:t>).</w:t>
      </w:r>
    </w:p>
    <w:p w14:paraId="0D7A6F97"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Wykonawca na żądanie Zamawiającego zobowiązany będzie każdorazowo do niezwłocznego jednakże nie późniejszego niż 3 dni od wezwania do dostarczenia aktualnych dokumentów potwierdzających spełnianie warunków </w:t>
      </w:r>
      <w:proofErr w:type="spellStart"/>
      <w:r>
        <w:rPr>
          <w:rFonts w:ascii="Times New Roman" w:hAnsi="Times New Roman"/>
          <w:sz w:val="24"/>
          <w:szCs w:val="24"/>
        </w:rPr>
        <w:t>sanitarno</w:t>
      </w:r>
      <w:proofErr w:type="spellEnd"/>
      <w:r>
        <w:rPr>
          <w:rFonts w:ascii="Times New Roman" w:hAnsi="Times New Roman"/>
          <w:sz w:val="24"/>
          <w:szCs w:val="24"/>
        </w:rPr>
        <w:t>–epidemiologicznych związanych z prawidłową realizacją przedmiotu zamówienia.</w:t>
      </w:r>
    </w:p>
    <w:p w14:paraId="2D17A2B0"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lastRenderedPageBreak/>
        <w:t>Wykonawca zobowiązany jest do dostawy produktów ilościach i parametrach określonych w niniejszej tabeli:</w:t>
      </w:r>
    </w:p>
    <w:p w14:paraId="7EC90191" w14:textId="77777777" w:rsidR="00C8560D" w:rsidRDefault="00C8560D" w:rsidP="00D11008">
      <w:pPr>
        <w:spacing w:after="0" w:line="240" w:lineRule="auto"/>
        <w:rPr>
          <w:rFonts w:ascii="Times New Roman" w:hAnsi="Times New Roman"/>
          <w:sz w:val="24"/>
          <w:szCs w:val="24"/>
        </w:rPr>
      </w:pPr>
    </w:p>
    <w:tbl>
      <w:tblPr>
        <w:tblW w:w="9214" w:type="dxa"/>
        <w:jc w:val="center"/>
        <w:tblLayout w:type="fixed"/>
        <w:tblCellMar>
          <w:left w:w="70" w:type="dxa"/>
          <w:right w:w="70" w:type="dxa"/>
        </w:tblCellMar>
        <w:tblLook w:val="04A0" w:firstRow="1" w:lastRow="0" w:firstColumn="1" w:lastColumn="0" w:noHBand="0" w:noVBand="1"/>
      </w:tblPr>
      <w:tblGrid>
        <w:gridCol w:w="565"/>
        <w:gridCol w:w="6239"/>
        <w:gridCol w:w="1205"/>
        <w:gridCol w:w="1205"/>
      </w:tblGrid>
      <w:tr w:rsidR="00F1722C" w:rsidRPr="00F1722C" w14:paraId="40771272"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94146" w14:textId="77777777" w:rsidR="00F1722C" w:rsidRPr="00F1722C" w:rsidRDefault="00F1722C" w:rsidP="00F1722C">
            <w:pPr>
              <w:suppressAutoHyphens w:val="0"/>
              <w:spacing w:after="0" w:line="240" w:lineRule="auto"/>
              <w:jc w:val="center"/>
              <w:rPr>
                <w:rFonts w:ascii="Times New Roman" w:eastAsia="Times New Roman" w:hAnsi="Times New Roman"/>
                <w:b/>
                <w:color w:val="000000"/>
                <w:sz w:val="24"/>
                <w:szCs w:val="24"/>
                <w:lang w:eastAsia="pl-PL"/>
              </w:rPr>
            </w:pPr>
            <w:r w:rsidRPr="00F1722C">
              <w:rPr>
                <w:rFonts w:ascii="Times New Roman" w:eastAsia="Times New Roman" w:hAnsi="Times New Roman"/>
                <w:b/>
                <w:color w:val="000000"/>
                <w:sz w:val="24"/>
                <w:szCs w:val="24"/>
                <w:lang w:eastAsia="pl-PL"/>
              </w:rPr>
              <w:t>L.p.</w:t>
            </w:r>
          </w:p>
        </w:tc>
        <w:tc>
          <w:tcPr>
            <w:tcW w:w="6239" w:type="dxa"/>
            <w:tcBorders>
              <w:top w:val="single" w:sz="4" w:space="0" w:color="auto"/>
              <w:left w:val="single" w:sz="4" w:space="0" w:color="auto"/>
              <w:bottom w:val="single" w:sz="4" w:space="0" w:color="auto"/>
              <w:right w:val="single" w:sz="4" w:space="0" w:color="auto"/>
            </w:tcBorders>
            <w:shd w:val="clear" w:color="auto" w:fill="auto"/>
            <w:vAlign w:val="center"/>
          </w:tcPr>
          <w:p w14:paraId="17A9FDA3" w14:textId="77777777" w:rsidR="00F1722C" w:rsidRPr="00F1722C" w:rsidRDefault="00F1722C" w:rsidP="00F1722C">
            <w:pPr>
              <w:suppressAutoHyphens w:val="0"/>
              <w:spacing w:after="0" w:line="240" w:lineRule="auto"/>
              <w:jc w:val="center"/>
              <w:rPr>
                <w:rFonts w:ascii="Times New Roman" w:eastAsia="Times New Roman" w:hAnsi="Times New Roman"/>
                <w:b/>
                <w:color w:val="000000"/>
                <w:sz w:val="24"/>
                <w:szCs w:val="24"/>
                <w:lang w:eastAsia="pl-PL"/>
              </w:rPr>
            </w:pPr>
            <w:r w:rsidRPr="00F1722C">
              <w:rPr>
                <w:rFonts w:ascii="Times New Roman" w:eastAsia="Times New Roman" w:hAnsi="Times New Roman"/>
                <w:b/>
                <w:color w:val="000000"/>
                <w:sz w:val="24"/>
                <w:szCs w:val="24"/>
                <w:lang w:eastAsia="pl-PL"/>
              </w:rPr>
              <w:t>Asortyment</w:t>
            </w:r>
          </w:p>
        </w:tc>
        <w:tc>
          <w:tcPr>
            <w:tcW w:w="1205" w:type="dxa"/>
            <w:tcBorders>
              <w:top w:val="single" w:sz="4" w:space="0" w:color="auto"/>
              <w:left w:val="single" w:sz="4" w:space="0" w:color="auto"/>
              <w:bottom w:val="single" w:sz="4" w:space="0" w:color="auto"/>
              <w:right w:val="single" w:sz="4" w:space="0" w:color="auto"/>
            </w:tcBorders>
            <w:shd w:val="clear" w:color="FFFFCC" w:fill="FFFFFF"/>
            <w:vAlign w:val="center"/>
          </w:tcPr>
          <w:p w14:paraId="6F741C92" w14:textId="77777777" w:rsidR="00F1722C" w:rsidRPr="00F1722C" w:rsidRDefault="00F1722C" w:rsidP="00F1722C">
            <w:pPr>
              <w:suppressAutoHyphens w:val="0"/>
              <w:spacing w:after="0" w:line="240" w:lineRule="auto"/>
              <w:jc w:val="center"/>
              <w:rPr>
                <w:rFonts w:ascii="Times New Roman" w:eastAsia="Times New Roman" w:hAnsi="Times New Roman"/>
                <w:b/>
                <w:color w:val="000000"/>
                <w:sz w:val="24"/>
                <w:szCs w:val="24"/>
                <w:lang w:eastAsia="pl-PL"/>
              </w:rPr>
            </w:pPr>
            <w:r w:rsidRPr="00F1722C">
              <w:rPr>
                <w:rFonts w:ascii="Times New Roman" w:eastAsia="Times New Roman" w:hAnsi="Times New Roman"/>
                <w:b/>
                <w:color w:val="000000"/>
                <w:sz w:val="24"/>
                <w:szCs w:val="24"/>
                <w:lang w:eastAsia="pl-PL"/>
              </w:rPr>
              <w:t>J.m.</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8FC62" w14:textId="77777777" w:rsidR="00F1722C" w:rsidRPr="00F1722C" w:rsidRDefault="00F1722C" w:rsidP="00F1722C">
            <w:pPr>
              <w:suppressAutoHyphens w:val="0"/>
              <w:spacing w:after="0" w:line="240" w:lineRule="auto"/>
              <w:jc w:val="center"/>
              <w:rPr>
                <w:rFonts w:ascii="Times New Roman" w:eastAsia="Times New Roman" w:hAnsi="Times New Roman"/>
                <w:b/>
                <w:color w:val="000000"/>
                <w:sz w:val="24"/>
                <w:szCs w:val="24"/>
                <w:lang w:eastAsia="pl-PL"/>
              </w:rPr>
            </w:pPr>
            <w:r w:rsidRPr="00F1722C">
              <w:rPr>
                <w:rFonts w:ascii="Times New Roman" w:eastAsia="Times New Roman" w:hAnsi="Times New Roman"/>
                <w:b/>
                <w:color w:val="000000"/>
                <w:sz w:val="24"/>
                <w:szCs w:val="24"/>
                <w:lang w:eastAsia="pl-PL"/>
              </w:rPr>
              <w:t>Ilość</w:t>
            </w:r>
          </w:p>
        </w:tc>
      </w:tr>
      <w:tr w:rsidR="00F1722C" w:rsidRPr="00F1722C" w14:paraId="732D565C"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B66E6"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743F8" w14:textId="017DB04B" w:rsidR="00F1722C" w:rsidRPr="00300AE0" w:rsidRDefault="00F1722C" w:rsidP="00F662A8">
            <w:pPr>
              <w:suppressAutoHyphens w:val="0"/>
              <w:spacing w:after="0" w:line="240" w:lineRule="auto"/>
              <w:rPr>
                <w:rFonts w:ascii="Times New Roman" w:eastAsia="Times New Roman" w:hAnsi="Times New Roman"/>
                <w:b/>
                <w:color w:val="000000"/>
                <w:sz w:val="24"/>
                <w:szCs w:val="24"/>
                <w:lang w:eastAsia="pl-PL"/>
              </w:rPr>
            </w:pPr>
            <w:r w:rsidRPr="00300AE0">
              <w:rPr>
                <w:rFonts w:ascii="Times New Roman" w:hAnsi="Times New Roman"/>
                <w:color w:val="000000"/>
              </w:rPr>
              <w:t xml:space="preserve">łosoś </w:t>
            </w:r>
            <w:r w:rsidR="00F662A8">
              <w:rPr>
                <w:rFonts w:ascii="Times New Roman" w:hAnsi="Times New Roman"/>
                <w:color w:val="000000"/>
              </w:rPr>
              <w:t>świeży</w:t>
            </w:r>
            <w:r w:rsidRPr="00300AE0">
              <w:rPr>
                <w:rFonts w:ascii="Times New Roman" w:hAnsi="Times New Roman"/>
                <w:color w:val="000000"/>
              </w:rPr>
              <w:t xml:space="preserve"> płaty</w:t>
            </w:r>
          </w:p>
        </w:tc>
        <w:tc>
          <w:tcPr>
            <w:tcW w:w="1205" w:type="dxa"/>
            <w:tcBorders>
              <w:top w:val="single" w:sz="4" w:space="0" w:color="000000"/>
              <w:left w:val="nil"/>
              <w:bottom w:val="single" w:sz="4" w:space="0" w:color="000000"/>
              <w:right w:val="single" w:sz="4" w:space="0" w:color="000000"/>
            </w:tcBorders>
            <w:shd w:val="clear" w:color="auto" w:fill="auto"/>
            <w:vAlign w:val="center"/>
          </w:tcPr>
          <w:p w14:paraId="157766B3" w14:textId="4A9C985E" w:rsidR="00F1722C" w:rsidRPr="00300AE0" w:rsidRDefault="00F1722C" w:rsidP="00F1722C">
            <w:pPr>
              <w:suppressAutoHyphens w:val="0"/>
              <w:spacing w:after="0" w:line="240" w:lineRule="auto"/>
              <w:jc w:val="center"/>
              <w:rPr>
                <w:rFonts w:ascii="Times New Roman" w:eastAsia="Times New Roman" w:hAnsi="Times New Roman"/>
                <w:b/>
                <w:color w:val="000000"/>
                <w:sz w:val="24"/>
                <w:szCs w:val="24"/>
                <w:lang w:eastAsia="pl-PL"/>
              </w:rPr>
            </w:pPr>
            <w:r w:rsidRPr="00300AE0">
              <w:rPr>
                <w:rFonts w:ascii="Times New Roman" w:hAnsi="Times New Roman"/>
                <w:color w:val="000000"/>
              </w:rPr>
              <w:t>kg</w:t>
            </w:r>
          </w:p>
        </w:tc>
        <w:tc>
          <w:tcPr>
            <w:tcW w:w="1205" w:type="dxa"/>
            <w:tcBorders>
              <w:top w:val="single" w:sz="4" w:space="0" w:color="000000"/>
              <w:left w:val="nil"/>
              <w:bottom w:val="single" w:sz="4" w:space="0" w:color="000000"/>
              <w:right w:val="single" w:sz="4" w:space="0" w:color="000000"/>
            </w:tcBorders>
            <w:shd w:val="clear" w:color="auto" w:fill="auto"/>
            <w:noWrap/>
            <w:vAlign w:val="center"/>
          </w:tcPr>
          <w:p w14:paraId="20ABA032" w14:textId="3AD36678" w:rsidR="00F1722C" w:rsidRPr="00300AE0" w:rsidRDefault="00F662A8" w:rsidP="00F1722C">
            <w:pPr>
              <w:suppressAutoHyphens w:val="0"/>
              <w:spacing w:after="0" w:line="240" w:lineRule="auto"/>
              <w:jc w:val="center"/>
              <w:rPr>
                <w:rFonts w:ascii="Times New Roman" w:eastAsia="Times New Roman" w:hAnsi="Times New Roman"/>
                <w:b/>
                <w:color w:val="000000"/>
                <w:sz w:val="24"/>
                <w:szCs w:val="24"/>
                <w:lang w:eastAsia="pl-PL"/>
              </w:rPr>
            </w:pPr>
            <w:r>
              <w:rPr>
                <w:rFonts w:ascii="Times New Roman" w:hAnsi="Times New Roman"/>
                <w:color w:val="000000"/>
              </w:rPr>
              <w:t>22</w:t>
            </w:r>
          </w:p>
        </w:tc>
      </w:tr>
      <w:tr w:rsidR="00F1722C" w:rsidRPr="00F1722C" w14:paraId="3C33C124"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6EA1B"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7A5FC9D3" w14:textId="536185A8" w:rsidR="00F1722C" w:rsidRPr="00300AE0" w:rsidRDefault="00F1722C" w:rsidP="00F1722C">
            <w:pPr>
              <w:suppressAutoHyphens w:val="0"/>
              <w:spacing w:after="0" w:line="240" w:lineRule="auto"/>
              <w:rPr>
                <w:rFonts w:ascii="Times New Roman" w:eastAsia="Times New Roman" w:hAnsi="Times New Roman"/>
                <w:sz w:val="24"/>
                <w:szCs w:val="24"/>
                <w:lang w:eastAsia="pl-PL"/>
              </w:rPr>
            </w:pPr>
            <w:r w:rsidRPr="00300AE0">
              <w:rPr>
                <w:rFonts w:ascii="Times New Roman" w:hAnsi="Times New Roman"/>
              </w:rPr>
              <w:t>łosoś wędzony filet</w:t>
            </w:r>
          </w:p>
        </w:tc>
        <w:tc>
          <w:tcPr>
            <w:tcW w:w="1205" w:type="dxa"/>
            <w:tcBorders>
              <w:top w:val="nil"/>
              <w:left w:val="nil"/>
              <w:bottom w:val="single" w:sz="4" w:space="0" w:color="000000"/>
              <w:right w:val="single" w:sz="4" w:space="0" w:color="000000"/>
            </w:tcBorders>
            <w:shd w:val="clear" w:color="auto" w:fill="auto"/>
            <w:vAlign w:val="center"/>
          </w:tcPr>
          <w:p w14:paraId="47CE9073" w14:textId="53265889" w:rsidR="00F1722C" w:rsidRPr="00300AE0" w:rsidRDefault="00F1722C"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rPr>
              <w:t>kg</w:t>
            </w:r>
          </w:p>
        </w:tc>
        <w:tc>
          <w:tcPr>
            <w:tcW w:w="1205" w:type="dxa"/>
            <w:tcBorders>
              <w:top w:val="nil"/>
              <w:left w:val="nil"/>
              <w:bottom w:val="single" w:sz="4" w:space="0" w:color="000000"/>
              <w:right w:val="single" w:sz="4" w:space="0" w:color="000000"/>
            </w:tcBorders>
            <w:shd w:val="clear" w:color="auto" w:fill="auto"/>
            <w:noWrap/>
            <w:vAlign w:val="center"/>
          </w:tcPr>
          <w:p w14:paraId="5A885BB9" w14:textId="72988E9A" w:rsidR="00F1722C" w:rsidRPr="00300AE0" w:rsidRDefault="00F1722C"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1</w:t>
            </w:r>
          </w:p>
        </w:tc>
      </w:tr>
      <w:tr w:rsidR="00F1722C" w:rsidRPr="00F1722C" w14:paraId="1218404A" w14:textId="77777777" w:rsidTr="00F1722C">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5625D"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201B4CEC" w14:textId="7046202F" w:rsidR="00F1722C" w:rsidRPr="00300AE0" w:rsidRDefault="00F1722C" w:rsidP="00F1722C">
            <w:pPr>
              <w:suppressAutoHyphens w:val="0"/>
              <w:spacing w:after="0" w:line="240" w:lineRule="auto"/>
              <w:rPr>
                <w:rFonts w:ascii="Times New Roman" w:eastAsia="Times New Roman" w:hAnsi="Times New Roman"/>
                <w:sz w:val="24"/>
                <w:szCs w:val="24"/>
                <w:lang w:eastAsia="pl-PL"/>
              </w:rPr>
            </w:pPr>
            <w:r w:rsidRPr="00300AE0">
              <w:rPr>
                <w:rFonts w:ascii="Times New Roman" w:hAnsi="Times New Roman"/>
              </w:rPr>
              <w:t>łosoś wędzony plastry 200 g</w:t>
            </w:r>
          </w:p>
        </w:tc>
        <w:tc>
          <w:tcPr>
            <w:tcW w:w="1205" w:type="dxa"/>
            <w:tcBorders>
              <w:top w:val="nil"/>
              <w:left w:val="nil"/>
              <w:bottom w:val="single" w:sz="4" w:space="0" w:color="auto"/>
              <w:right w:val="single" w:sz="4" w:space="0" w:color="auto"/>
            </w:tcBorders>
            <w:shd w:val="clear" w:color="auto" w:fill="auto"/>
            <w:vAlign w:val="center"/>
          </w:tcPr>
          <w:p w14:paraId="5262C9FB" w14:textId="10E58DC9" w:rsidR="00F1722C" w:rsidRPr="00300AE0" w:rsidRDefault="00B71ADB"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szt.</w:t>
            </w:r>
          </w:p>
        </w:tc>
        <w:tc>
          <w:tcPr>
            <w:tcW w:w="1205" w:type="dxa"/>
            <w:tcBorders>
              <w:top w:val="nil"/>
              <w:left w:val="nil"/>
              <w:bottom w:val="single" w:sz="4" w:space="0" w:color="000000"/>
              <w:right w:val="single" w:sz="4" w:space="0" w:color="000000"/>
            </w:tcBorders>
            <w:shd w:val="clear" w:color="auto" w:fill="auto"/>
            <w:noWrap/>
            <w:vAlign w:val="center"/>
          </w:tcPr>
          <w:p w14:paraId="32EB90A1" w14:textId="4998CE9B" w:rsidR="00F1722C" w:rsidRPr="00300AE0" w:rsidRDefault="00F1722C"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5</w:t>
            </w:r>
          </w:p>
        </w:tc>
      </w:tr>
      <w:tr w:rsidR="00F1722C" w:rsidRPr="00F1722C" w14:paraId="67FF6F4E" w14:textId="77777777" w:rsidTr="00F1722C">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71B84"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59977F7A" w14:textId="234C9139" w:rsidR="00F1722C" w:rsidRPr="00300AE0" w:rsidRDefault="00F1722C" w:rsidP="00F1722C">
            <w:pPr>
              <w:suppressAutoHyphens w:val="0"/>
              <w:spacing w:after="0" w:line="240" w:lineRule="auto"/>
              <w:rPr>
                <w:rFonts w:ascii="Times New Roman" w:eastAsia="Times New Roman" w:hAnsi="Times New Roman"/>
                <w:sz w:val="24"/>
                <w:szCs w:val="24"/>
                <w:lang w:eastAsia="pl-PL"/>
              </w:rPr>
            </w:pPr>
            <w:r w:rsidRPr="00300AE0">
              <w:rPr>
                <w:rFonts w:ascii="Times New Roman" w:hAnsi="Times New Roman"/>
              </w:rPr>
              <w:t>łosoś wędzony sałatkowy 250 g</w:t>
            </w:r>
          </w:p>
        </w:tc>
        <w:tc>
          <w:tcPr>
            <w:tcW w:w="1205" w:type="dxa"/>
            <w:tcBorders>
              <w:top w:val="nil"/>
              <w:left w:val="nil"/>
              <w:bottom w:val="single" w:sz="4" w:space="0" w:color="auto"/>
              <w:right w:val="single" w:sz="4" w:space="0" w:color="auto"/>
            </w:tcBorders>
            <w:shd w:val="clear" w:color="auto" w:fill="auto"/>
            <w:vAlign w:val="center"/>
          </w:tcPr>
          <w:p w14:paraId="24025412" w14:textId="7847ADEF" w:rsidR="00F1722C" w:rsidRPr="00300AE0" w:rsidRDefault="00B71ADB"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szt.</w:t>
            </w:r>
          </w:p>
        </w:tc>
        <w:tc>
          <w:tcPr>
            <w:tcW w:w="1205" w:type="dxa"/>
            <w:tcBorders>
              <w:top w:val="nil"/>
              <w:left w:val="nil"/>
              <w:bottom w:val="single" w:sz="4" w:space="0" w:color="000000"/>
              <w:right w:val="single" w:sz="4" w:space="0" w:color="000000"/>
            </w:tcBorders>
            <w:shd w:val="clear" w:color="auto" w:fill="auto"/>
            <w:noWrap/>
            <w:vAlign w:val="center"/>
          </w:tcPr>
          <w:p w14:paraId="08600DD6" w14:textId="1E77FC8A" w:rsidR="00F1722C" w:rsidRPr="00300AE0" w:rsidRDefault="00F1722C"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5</w:t>
            </w:r>
          </w:p>
        </w:tc>
      </w:tr>
      <w:tr w:rsidR="00F1722C" w:rsidRPr="00F1722C" w14:paraId="0026EC79"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5DF5C0"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28A9AE9A" w14:textId="3DD4254B" w:rsidR="00F1722C" w:rsidRPr="00300AE0" w:rsidRDefault="00F1722C" w:rsidP="00F1722C">
            <w:pPr>
              <w:suppressAutoHyphens w:val="0"/>
              <w:spacing w:after="0" w:line="240" w:lineRule="auto"/>
              <w:rPr>
                <w:rFonts w:ascii="Times New Roman" w:eastAsia="Times New Roman" w:hAnsi="Times New Roman"/>
                <w:sz w:val="24"/>
                <w:szCs w:val="24"/>
                <w:lang w:eastAsia="pl-PL"/>
              </w:rPr>
            </w:pPr>
            <w:r w:rsidRPr="00300AE0">
              <w:rPr>
                <w:rFonts w:ascii="Times New Roman" w:hAnsi="Times New Roman"/>
              </w:rPr>
              <w:t>makrela wędzona</w:t>
            </w:r>
          </w:p>
        </w:tc>
        <w:tc>
          <w:tcPr>
            <w:tcW w:w="1205" w:type="dxa"/>
            <w:tcBorders>
              <w:top w:val="nil"/>
              <w:left w:val="nil"/>
              <w:bottom w:val="single" w:sz="4" w:space="0" w:color="000000"/>
              <w:right w:val="single" w:sz="4" w:space="0" w:color="000000"/>
            </w:tcBorders>
            <w:shd w:val="clear" w:color="auto" w:fill="auto"/>
            <w:vAlign w:val="center"/>
          </w:tcPr>
          <w:p w14:paraId="109C1A59" w14:textId="60BA790D" w:rsidR="00F1722C" w:rsidRPr="00300AE0" w:rsidRDefault="00F1722C"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kg</w:t>
            </w:r>
          </w:p>
        </w:tc>
        <w:tc>
          <w:tcPr>
            <w:tcW w:w="1205" w:type="dxa"/>
            <w:tcBorders>
              <w:top w:val="nil"/>
              <w:left w:val="nil"/>
              <w:bottom w:val="single" w:sz="4" w:space="0" w:color="000000"/>
              <w:right w:val="single" w:sz="4" w:space="0" w:color="000000"/>
            </w:tcBorders>
            <w:shd w:val="clear" w:color="auto" w:fill="auto"/>
            <w:noWrap/>
            <w:vAlign w:val="center"/>
          </w:tcPr>
          <w:p w14:paraId="4FAB77FC" w14:textId="44A17FB3" w:rsidR="00F1722C" w:rsidRPr="00300AE0" w:rsidRDefault="00F662A8" w:rsidP="00F1722C">
            <w:pPr>
              <w:suppressAutoHyphens w:val="0"/>
              <w:spacing w:after="0" w:line="240" w:lineRule="auto"/>
              <w:jc w:val="center"/>
              <w:rPr>
                <w:rFonts w:ascii="Times New Roman" w:eastAsia="Times New Roman" w:hAnsi="Times New Roman"/>
                <w:color w:val="000000"/>
                <w:sz w:val="24"/>
                <w:szCs w:val="24"/>
                <w:lang w:eastAsia="pl-PL"/>
              </w:rPr>
            </w:pPr>
            <w:r>
              <w:rPr>
                <w:rFonts w:ascii="Times New Roman" w:hAnsi="Times New Roman"/>
                <w:color w:val="000000"/>
              </w:rPr>
              <w:t>15</w:t>
            </w:r>
          </w:p>
        </w:tc>
      </w:tr>
      <w:tr w:rsidR="00F1722C" w:rsidRPr="00F1722C" w14:paraId="2CABBC5A"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A7CFA"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74A9644D" w14:textId="5FF7696A" w:rsidR="00F1722C" w:rsidRPr="00300AE0" w:rsidRDefault="00F1722C" w:rsidP="00F1722C">
            <w:pPr>
              <w:suppressAutoHyphens w:val="0"/>
              <w:spacing w:after="0" w:line="240" w:lineRule="auto"/>
              <w:rPr>
                <w:rFonts w:ascii="Times New Roman" w:eastAsia="Times New Roman" w:hAnsi="Times New Roman"/>
                <w:sz w:val="24"/>
                <w:szCs w:val="24"/>
                <w:lang w:eastAsia="pl-PL"/>
              </w:rPr>
            </w:pPr>
            <w:r w:rsidRPr="00300AE0">
              <w:rPr>
                <w:rFonts w:ascii="Times New Roman" w:hAnsi="Times New Roman"/>
              </w:rPr>
              <w:t xml:space="preserve">ryba mrożona </w:t>
            </w:r>
            <w:proofErr w:type="spellStart"/>
            <w:r w:rsidRPr="00300AE0">
              <w:rPr>
                <w:rFonts w:ascii="Times New Roman" w:hAnsi="Times New Roman"/>
              </w:rPr>
              <w:t>miruna</w:t>
            </w:r>
            <w:proofErr w:type="spellEnd"/>
            <w:r w:rsidRPr="00300AE0">
              <w:rPr>
                <w:rFonts w:ascii="Times New Roman" w:hAnsi="Times New Roman"/>
              </w:rPr>
              <w:t xml:space="preserve"> b/s</w:t>
            </w:r>
          </w:p>
        </w:tc>
        <w:tc>
          <w:tcPr>
            <w:tcW w:w="1205" w:type="dxa"/>
            <w:tcBorders>
              <w:top w:val="nil"/>
              <w:left w:val="nil"/>
              <w:bottom w:val="single" w:sz="4" w:space="0" w:color="000000"/>
              <w:right w:val="single" w:sz="4" w:space="0" w:color="000000"/>
            </w:tcBorders>
            <w:shd w:val="clear" w:color="auto" w:fill="auto"/>
            <w:vAlign w:val="center"/>
          </w:tcPr>
          <w:p w14:paraId="2179D257" w14:textId="32A312A4" w:rsidR="00F1722C" w:rsidRPr="00300AE0" w:rsidRDefault="00F1722C"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kg</w:t>
            </w:r>
          </w:p>
        </w:tc>
        <w:tc>
          <w:tcPr>
            <w:tcW w:w="1205" w:type="dxa"/>
            <w:tcBorders>
              <w:top w:val="nil"/>
              <w:left w:val="nil"/>
              <w:bottom w:val="single" w:sz="4" w:space="0" w:color="000000"/>
              <w:right w:val="single" w:sz="4" w:space="0" w:color="000000"/>
            </w:tcBorders>
            <w:shd w:val="clear" w:color="auto" w:fill="auto"/>
            <w:noWrap/>
            <w:vAlign w:val="center"/>
          </w:tcPr>
          <w:p w14:paraId="59870A87" w14:textId="2730A6AB" w:rsidR="00F1722C" w:rsidRPr="00300AE0" w:rsidRDefault="00F662A8" w:rsidP="00F1722C">
            <w:pPr>
              <w:suppressAutoHyphens w:val="0"/>
              <w:spacing w:after="0" w:line="240" w:lineRule="auto"/>
              <w:jc w:val="center"/>
              <w:rPr>
                <w:rFonts w:ascii="Times New Roman" w:eastAsia="Times New Roman" w:hAnsi="Times New Roman"/>
                <w:color w:val="000000"/>
                <w:sz w:val="24"/>
                <w:szCs w:val="24"/>
                <w:lang w:eastAsia="pl-PL"/>
              </w:rPr>
            </w:pPr>
            <w:r>
              <w:rPr>
                <w:rFonts w:ascii="Times New Roman" w:hAnsi="Times New Roman"/>
                <w:color w:val="000000"/>
              </w:rPr>
              <w:t>115</w:t>
            </w:r>
          </w:p>
        </w:tc>
      </w:tr>
      <w:tr w:rsidR="00F1722C" w:rsidRPr="00F1722C" w14:paraId="276A3046"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65A455"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7D5E3056" w14:textId="1D8B63C3" w:rsidR="00F1722C" w:rsidRPr="00300AE0" w:rsidRDefault="00F1722C" w:rsidP="00F1722C">
            <w:pPr>
              <w:suppressAutoHyphens w:val="0"/>
              <w:spacing w:after="0" w:line="240" w:lineRule="auto"/>
              <w:rPr>
                <w:rFonts w:ascii="Times New Roman" w:eastAsia="Times New Roman" w:hAnsi="Times New Roman"/>
                <w:sz w:val="24"/>
                <w:szCs w:val="24"/>
                <w:lang w:eastAsia="pl-PL"/>
              </w:rPr>
            </w:pPr>
            <w:r w:rsidRPr="00300AE0">
              <w:rPr>
                <w:rFonts w:ascii="Times New Roman" w:hAnsi="Times New Roman"/>
              </w:rPr>
              <w:t xml:space="preserve">ryba mrożona </w:t>
            </w:r>
            <w:proofErr w:type="spellStart"/>
            <w:r w:rsidRPr="00300AE0">
              <w:rPr>
                <w:rFonts w:ascii="Times New Roman" w:hAnsi="Times New Roman"/>
              </w:rPr>
              <w:t>miruna</w:t>
            </w:r>
            <w:proofErr w:type="spellEnd"/>
            <w:r w:rsidRPr="00300AE0">
              <w:rPr>
                <w:rFonts w:ascii="Times New Roman" w:hAnsi="Times New Roman"/>
              </w:rPr>
              <w:t xml:space="preserve"> z/s</w:t>
            </w:r>
          </w:p>
        </w:tc>
        <w:tc>
          <w:tcPr>
            <w:tcW w:w="1205" w:type="dxa"/>
            <w:tcBorders>
              <w:top w:val="nil"/>
              <w:left w:val="nil"/>
              <w:bottom w:val="single" w:sz="4" w:space="0" w:color="000000"/>
              <w:right w:val="single" w:sz="4" w:space="0" w:color="000000"/>
            </w:tcBorders>
            <w:shd w:val="clear" w:color="auto" w:fill="auto"/>
            <w:vAlign w:val="center"/>
          </w:tcPr>
          <w:p w14:paraId="21713CD1" w14:textId="6FE4CC82" w:rsidR="00F1722C" w:rsidRPr="00300AE0" w:rsidRDefault="00F1722C"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kg</w:t>
            </w:r>
          </w:p>
        </w:tc>
        <w:tc>
          <w:tcPr>
            <w:tcW w:w="1205" w:type="dxa"/>
            <w:tcBorders>
              <w:top w:val="nil"/>
              <w:left w:val="nil"/>
              <w:bottom w:val="single" w:sz="4" w:space="0" w:color="000000"/>
              <w:right w:val="single" w:sz="4" w:space="0" w:color="000000"/>
            </w:tcBorders>
            <w:shd w:val="clear" w:color="auto" w:fill="auto"/>
            <w:noWrap/>
            <w:vAlign w:val="center"/>
          </w:tcPr>
          <w:p w14:paraId="1036F538" w14:textId="01714BEC" w:rsidR="00F1722C" w:rsidRPr="00300AE0" w:rsidRDefault="00F662A8" w:rsidP="00F1722C">
            <w:pPr>
              <w:suppressAutoHyphens w:val="0"/>
              <w:spacing w:after="0" w:line="240" w:lineRule="auto"/>
              <w:jc w:val="center"/>
              <w:rPr>
                <w:rFonts w:ascii="Times New Roman" w:eastAsia="Times New Roman" w:hAnsi="Times New Roman"/>
                <w:color w:val="000000"/>
                <w:sz w:val="24"/>
                <w:szCs w:val="24"/>
                <w:lang w:eastAsia="pl-PL"/>
              </w:rPr>
            </w:pPr>
            <w:r>
              <w:rPr>
                <w:rFonts w:ascii="Times New Roman" w:hAnsi="Times New Roman"/>
                <w:color w:val="000000"/>
              </w:rPr>
              <w:t>1320</w:t>
            </w:r>
          </w:p>
        </w:tc>
      </w:tr>
      <w:tr w:rsidR="00F1722C" w:rsidRPr="00F1722C" w14:paraId="7A0DAC2F"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D30518"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247771B7" w14:textId="471E1695" w:rsidR="00F1722C" w:rsidRPr="00300AE0" w:rsidRDefault="00F1722C" w:rsidP="00F1722C">
            <w:pPr>
              <w:suppressAutoHyphens w:val="0"/>
              <w:spacing w:after="0" w:line="240" w:lineRule="auto"/>
              <w:rPr>
                <w:rFonts w:ascii="Times New Roman" w:eastAsia="Times New Roman" w:hAnsi="Times New Roman"/>
                <w:sz w:val="24"/>
                <w:szCs w:val="24"/>
                <w:lang w:eastAsia="pl-PL"/>
              </w:rPr>
            </w:pPr>
            <w:r w:rsidRPr="00300AE0">
              <w:rPr>
                <w:rFonts w:ascii="Times New Roman" w:hAnsi="Times New Roman"/>
              </w:rPr>
              <w:t>śledzie solone b/s 1 kg</w:t>
            </w:r>
          </w:p>
        </w:tc>
        <w:tc>
          <w:tcPr>
            <w:tcW w:w="1205" w:type="dxa"/>
            <w:tcBorders>
              <w:top w:val="nil"/>
              <w:left w:val="nil"/>
              <w:bottom w:val="single" w:sz="4" w:space="0" w:color="000000"/>
              <w:right w:val="single" w:sz="4" w:space="0" w:color="000000"/>
            </w:tcBorders>
            <w:shd w:val="clear" w:color="auto" w:fill="auto"/>
            <w:vAlign w:val="center"/>
          </w:tcPr>
          <w:p w14:paraId="15524709" w14:textId="31EC36B5" w:rsidR="00F1722C" w:rsidRPr="00300AE0" w:rsidRDefault="00F1722C"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kg</w:t>
            </w:r>
          </w:p>
        </w:tc>
        <w:tc>
          <w:tcPr>
            <w:tcW w:w="1205" w:type="dxa"/>
            <w:tcBorders>
              <w:top w:val="nil"/>
              <w:left w:val="nil"/>
              <w:bottom w:val="single" w:sz="4" w:space="0" w:color="000000"/>
              <w:right w:val="single" w:sz="4" w:space="0" w:color="000000"/>
            </w:tcBorders>
            <w:shd w:val="clear" w:color="auto" w:fill="auto"/>
            <w:noWrap/>
            <w:vAlign w:val="center"/>
          </w:tcPr>
          <w:p w14:paraId="107BD7AC" w14:textId="11871493" w:rsidR="00F1722C" w:rsidRPr="00300AE0" w:rsidRDefault="00F662A8" w:rsidP="00F1722C">
            <w:pPr>
              <w:suppressAutoHyphens w:val="0"/>
              <w:spacing w:after="0" w:line="240" w:lineRule="auto"/>
              <w:jc w:val="center"/>
              <w:rPr>
                <w:rFonts w:ascii="Times New Roman" w:eastAsia="Times New Roman" w:hAnsi="Times New Roman"/>
                <w:color w:val="000000"/>
                <w:sz w:val="24"/>
                <w:szCs w:val="24"/>
                <w:lang w:eastAsia="pl-PL"/>
              </w:rPr>
            </w:pPr>
            <w:r>
              <w:rPr>
                <w:rFonts w:ascii="Times New Roman" w:hAnsi="Times New Roman"/>
                <w:color w:val="000000"/>
              </w:rPr>
              <w:t>30</w:t>
            </w:r>
          </w:p>
        </w:tc>
      </w:tr>
      <w:tr w:rsidR="00F662A8" w:rsidRPr="00F1722C" w14:paraId="09481C51"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FBB77" w14:textId="77777777" w:rsidR="00F662A8" w:rsidRPr="00F1722C" w:rsidRDefault="00F662A8"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3067A7D0" w14:textId="2E9BB2E4" w:rsidR="00F662A8" w:rsidRPr="00300AE0" w:rsidRDefault="00F662A8" w:rsidP="00F1722C">
            <w:pPr>
              <w:suppressAutoHyphens w:val="0"/>
              <w:spacing w:after="0" w:line="240" w:lineRule="auto"/>
              <w:rPr>
                <w:rFonts w:ascii="Times New Roman" w:hAnsi="Times New Roman"/>
              </w:rPr>
            </w:pPr>
            <w:r>
              <w:rPr>
                <w:rFonts w:ascii="Times New Roman" w:hAnsi="Times New Roman"/>
              </w:rPr>
              <w:t>paluszki rybne z fileta</w:t>
            </w:r>
          </w:p>
        </w:tc>
        <w:tc>
          <w:tcPr>
            <w:tcW w:w="1205" w:type="dxa"/>
            <w:tcBorders>
              <w:top w:val="nil"/>
              <w:left w:val="nil"/>
              <w:bottom w:val="single" w:sz="4" w:space="0" w:color="000000"/>
              <w:right w:val="single" w:sz="4" w:space="0" w:color="000000"/>
            </w:tcBorders>
            <w:shd w:val="clear" w:color="auto" w:fill="auto"/>
            <w:vAlign w:val="center"/>
          </w:tcPr>
          <w:p w14:paraId="139D9967" w14:textId="16B912B1" w:rsidR="00F662A8" w:rsidRPr="00300AE0" w:rsidRDefault="00F662A8" w:rsidP="00F1722C">
            <w:pPr>
              <w:suppressAutoHyphens w:val="0"/>
              <w:spacing w:after="0" w:line="240" w:lineRule="auto"/>
              <w:jc w:val="center"/>
              <w:rPr>
                <w:rFonts w:ascii="Times New Roman" w:hAnsi="Times New Roman"/>
                <w:color w:val="000000"/>
              </w:rPr>
            </w:pPr>
            <w:r>
              <w:rPr>
                <w:rFonts w:ascii="Times New Roman" w:hAnsi="Times New Roman"/>
                <w:color w:val="000000"/>
              </w:rPr>
              <w:t>kg</w:t>
            </w:r>
          </w:p>
        </w:tc>
        <w:tc>
          <w:tcPr>
            <w:tcW w:w="1205" w:type="dxa"/>
            <w:tcBorders>
              <w:top w:val="nil"/>
              <w:left w:val="nil"/>
              <w:bottom w:val="single" w:sz="4" w:space="0" w:color="000000"/>
              <w:right w:val="single" w:sz="4" w:space="0" w:color="000000"/>
            </w:tcBorders>
            <w:shd w:val="clear" w:color="auto" w:fill="auto"/>
            <w:noWrap/>
            <w:vAlign w:val="center"/>
          </w:tcPr>
          <w:p w14:paraId="2012B8CC" w14:textId="09F6A891" w:rsidR="00F662A8" w:rsidRPr="00300AE0" w:rsidRDefault="00F662A8" w:rsidP="00F1722C">
            <w:pPr>
              <w:suppressAutoHyphens w:val="0"/>
              <w:spacing w:after="0" w:line="240" w:lineRule="auto"/>
              <w:jc w:val="center"/>
              <w:rPr>
                <w:rFonts w:ascii="Times New Roman" w:hAnsi="Times New Roman"/>
                <w:color w:val="000000"/>
              </w:rPr>
            </w:pPr>
            <w:r>
              <w:rPr>
                <w:rFonts w:ascii="Times New Roman" w:hAnsi="Times New Roman"/>
                <w:color w:val="000000"/>
              </w:rPr>
              <w:t>100</w:t>
            </w:r>
          </w:p>
        </w:tc>
      </w:tr>
      <w:tr w:rsidR="00F1722C" w:rsidRPr="00F1722C" w14:paraId="24A2F3A3" w14:textId="77777777" w:rsidTr="005577BB">
        <w:trPr>
          <w:trHeight w:val="402"/>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38AF2" w14:textId="77777777" w:rsidR="00F1722C" w:rsidRPr="00F1722C" w:rsidRDefault="00F1722C" w:rsidP="00F1722C">
            <w:pPr>
              <w:numPr>
                <w:ilvl w:val="0"/>
                <w:numId w:val="68"/>
              </w:numPr>
              <w:suppressAutoHyphens w:val="0"/>
              <w:spacing w:after="0" w:line="240" w:lineRule="auto"/>
              <w:contextualSpacing/>
              <w:jc w:val="center"/>
              <w:rPr>
                <w:rFonts w:ascii="Times New Roman" w:eastAsia="Times New Roman" w:hAnsi="Times New Roman"/>
                <w:color w:val="000000"/>
                <w:sz w:val="24"/>
                <w:szCs w:val="24"/>
                <w:lang w:eastAsia="pl-PL"/>
              </w:rPr>
            </w:pPr>
          </w:p>
        </w:tc>
        <w:tc>
          <w:tcPr>
            <w:tcW w:w="6239" w:type="dxa"/>
            <w:tcBorders>
              <w:top w:val="nil"/>
              <w:left w:val="single" w:sz="4" w:space="0" w:color="000000"/>
              <w:bottom w:val="single" w:sz="4" w:space="0" w:color="000000"/>
              <w:right w:val="single" w:sz="4" w:space="0" w:color="000000"/>
            </w:tcBorders>
            <w:shd w:val="clear" w:color="auto" w:fill="auto"/>
            <w:vAlign w:val="center"/>
          </w:tcPr>
          <w:p w14:paraId="2C465A21" w14:textId="6DA8D13B" w:rsidR="00F1722C" w:rsidRPr="00300AE0" w:rsidRDefault="00F1722C" w:rsidP="00F1722C">
            <w:pPr>
              <w:suppressAutoHyphens w:val="0"/>
              <w:spacing w:after="0" w:line="240" w:lineRule="auto"/>
              <w:rPr>
                <w:rFonts w:ascii="Times New Roman" w:eastAsia="Times New Roman" w:hAnsi="Times New Roman"/>
                <w:sz w:val="24"/>
                <w:szCs w:val="24"/>
                <w:lang w:eastAsia="pl-PL"/>
              </w:rPr>
            </w:pPr>
            <w:r w:rsidRPr="00300AE0">
              <w:rPr>
                <w:rFonts w:ascii="Times New Roman" w:hAnsi="Times New Roman"/>
              </w:rPr>
              <w:t>tuńczyk puszka 170 g</w:t>
            </w:r>
          </w:p>
        </w:tc>
        <w:tc>
          <w:tcPr>
            <w:tcW w:w="1205" w:type="dxa"/>
            <w:tcBorders>
              <w:top w:val="nil"/>
              <w:left w:val="nil"/>
              <w:bottom w:val="single" w:sz="4" w:space="0" w:color="000000"/>
              <w:right w:val="single" w:sz="4" w:space="0" w:color="000000"/>
            </w:tcBorders>
            <w:shd w:val="clear" w:color="auto" w:fill="auto"/>
            <w:vAlign w:val="center"/>
          </w:tcPr>
          <w:p w14:paraId="21FC7357" w14:textId="3087D5E0" w:rsidR="00F1722C" w:rsidRPr="00300AE0" w:rsidRDefault="00B71ADB" w:rsidP="00F1722C">
            <w:pPr>
              <w:suppressAutoHyphens w:val="0"/>
              <w:spacing w:after="0" w:line="240" w:lineRule="auto"/>
              <w:jc w:val="center"/>
              <w:rPr>
                <w:rFonts w:ascii="Times New Roman" w:eastAsia="Times New Roman" w:hAnsi="Times New Roman"/>
                <w:color w:val="000000"/>
                <w:sz w:val="24"/>
                <w:szCs w:val="24"/>
                <w:lang w:eastAsia="pl-PL"/>
              </w:rPr>
            </w:pPr>
            <w:r w:rsidRPr="00300AE0">
              <w:rPr>
                <w:rFonts w:ascii="Times New Roman" w:hAnsi="Times New Roman"/>
                <w:color w:val="000000"/>
              </w:rPr>
              <w:t>szt.</w:t>
            </w:r>
          </w:p>
        </w:tc>
        <w:tc>
          <w:tcPr>
            <w:tcW w:w="1205" w:type="dxa"/>
            <w:tcBorders>
              <w:top w:val="nil"/>
              <w:left w:val="nil"/>
              <w:bottom w:val="single" w:sz="4" w:space="0" w:color="000000"/>
              <w:right w:val="single" w:sz="4" w:space="0" w:color="000000"/>
            </w:tcBorders>
            <w:shd w:val="clear" w:color="auto" w:fill="auto"/>
            <w:noWrap/>
            <w:vAlign w:val="center"/>
          </w:tcPr>
          <w:p w14:paraId="6CE191CA" w14:textId="42194B09" w:rsidR="00F1722C" w:rsidRPr="00300AE0" w:rsidRDefault="00F662A8" w:rsidP="00F1722C">
            <w:pPr>
              <w:suppressAutoHyphens w:val="0"/>
              <w:spacing w:after="0" w:line="240" w:lineRule="auto"/>
              <w:jc w:val="center"/>
              <w:rPr>
                <w:rFonts w:ascii="Times New Roman" w:eastAsia="Times New Roman" w:hAnsi="Times New Roman"/>
                <w:color w:val="000000"/>
                <w:sz w:val="24"/>
                <w:szCs w:val="24"/>
                <w:lang w:eastAsia="pl-PL"/>
              </w:rPr>
            </w:pPr>
            <w:r>
              <w:rPr>
                <w:rFonts w:ascii="Times New Roman" w:hAnsi="Times New Roman"/>
                <w:color w:val="000000"/>
              </w:rPr>
              <w:t>140</w:t>
            </w:r>
          </w:p>
        </w:tc>
      </w:tr>
    </w:tbl>
    <w:p w14:paraId="5CCADF00" w14:textId="01744B5F" w:rsidR="00A473DC" w:rsidRPr="003549C0" w:rsidRDefault="00A473DC" w:rsidP="00D11008">
      <w:pPr>
        <w:pStyle w:val="Tytu"/>
        <w:jc w:val="left"/>
      </w:pPr>
    </w:p>
    <w:sectPr w:rsidR="00A473DC" w:rsidRPr="003549C0" w:rsidSect="008476CE">
      <w:headerReference w:type="default" r:id="rId16"/>
      <w:footerReference w:type="default" r:id="rId17"/>
      <w:pgSz w:w="11906" w:h="16838"/>
      <w:pgMar w:top="1417" w:right="1417" w:bottom="1417" w:left="1417" w:header="708" w:footer="55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B61A1A" w14:textId="77777777" w:rsidR="000B1AC4" w:rsidRDefault="000B1AC4">
      <w:pPr>
        <w:spacing w:after="0" w:line="240" w:lineRule="auto"/>
      </w:pPr>
      <w:r>
        <w:separator/>
      </w:r>
    </w:p>
  </w:endnote>
  <w:endnote w:type="continuationSeparator" w:id="0">
    <w:p w14:paraId="715E011C" w14:textId="77777777" w:rsidR="000B1AC4" w:rsidRDefault="000B1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75750" w14:textId="4FFFE822" w:rsidR="00862D57" w:rsidRPr="000A3800" w:rsidRDefault="00862D57">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033E00">
      <w:rPr>
        <w:rFonts w:ascii="Times New Roman" w:hAnsi="Times New Roman"/>
        <w:noProof/>
        <w:sz w:val="20"/>
        <w:szCs w:val="20"/>
      </w:rPr>
      <w:t>3</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033E00">
      <w:rPr>
        <w:rFonts w:ascii="Times New Roman" w:hAnsi="Times New Roman"/>
        <w:noProof/>
        <w:sz w:val="20"/>
        <w:szCs w:val="20"/>
      </w:rPr>
      <w:t>30</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148D7" w14:textId="77777777" w:rsidR="000B1AC4" w:rsidRDefault="000B1AC4">
      <w:pPr>
        <w:spacing w:after="0" w:line="240" w:lineRule="auto"/>
      </w:pPr>
      <w:r>
        <w:separator/>
      </w:r>
    </w:p>
  </w:footnote>
  <w:footnote w:type="continuationSeparator" w:id="0">
    <w:p w14:paraId="2690A423" w14:textId="77777777" w:rsidR="000B1AC4" w:rsidRDefault="000B1A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F97D7" w14:textId="156C7344" w:rsidR="00862D57" w:rsidRPr="00C8560D" w:rsidRDefault="00862D57" w:rsidP="00C8560D">
    <w:pPr>
      <w:pStyle w:val="Nagwek"/>
      <w:rPr>
        <w:sz w:val="18"/>
      </w:rPr>
    </w:pPr>
    <w:r>
      <w:rPr>
        <w:rFonts w:ascii="Times New Roman" w:hAnsi="Times New Roman"/>
        <w:sz w:val="20"/>
        <w:szCs w:val="24"/>
      </w:rPr>
      <w:t xml:space="preserve">ZSZ nr 1 im. Komisji Edukacji Narodowej </w:t>
    </w:r>
    <w:r>
      <w:rPr>
        <w:rFonts w:ascii="Times New Roman" w:hAnsi="Times New Roman"/>
        <w:sz w:val="20"/>
        <w:szCs w:val="24"/>
      </w:rPr>
      <w:tab/>
    </w:r>
    <w:r>
      <w:rPr>
        <w:rFonts w:ascii="Times New Roman" w:hAnsi="Times New Roman"/>
        <w:sz w:val="20"/>
        <w:szCs w:val="24"/>
      </w:rPr>
      <w:tab/>
    </w:r>
    <w:r>
      <w:rPr>
        <w:rFonts w:ascii="Times New Roman" w:eastAsia="Times New Roman" w:hAnsi="Times New Roman"/>
        <w:sz w:val="20"/>
        <w:szCs w:val="24"/>
        <w:lang w:eastAsia="pl-PL"/>
      </w:rPr>
      <w:t>ZSZ1.272.11.25.KG.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E7B0EF14"/>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A"/>
    <w:multiLevelType w:val="multilevel"/>
    <w:tmpl w:val="96FCBBA2"/>
    <w:name w:val="WW8Num1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220439B"/>
    <w:multiLevelType w:val="hybridMultilevel"/>
    <w:tmpl w:val="9D6A6964"/>
    <w:lvl w:ilvl="0" w:tplc="A49EEEE6">
      <w:start w:val="1"/>
      <w:numFmt w:val="decimal"/>
      <w:lvlText w:val="%1)"/>
      <w:lvlJc w:val="left"/>
      <w:pPr>
        <w:ind w:left="720" w:hanging="360"/>
      </w:pPr>
      <w:rPr>
        <w:rFonts w:ascii="Times New Roman" w:eastAsiaTheme="minorHAnsi" w:hAnsi="Times New Roman" w:cs="Times New Roman"/>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43A676C"/>
    <w:multiLevelType w:val="multilevel"/>
    <w:tmpl w:val="D36C8A2A"/>
    <w:lvl w:ilvl="0">
      <w:start w:val="10"/>
      <w:numFmt w:val="decimal"/>
      <w:lvlText w:val="%1"/>
      <w:lvlJc w:val="left"/>
      <w:pPr>
        <w:ind w:left="600" w:hanging="600"/>
      </w:pPr>
    </w:lvl>
    <w:lvl w:ilvl="1">
      <w:start w:val="5"/>
      <w:numFmt w:val="decimal"/>
      <w:lvlText w:val="%1.%2"/>
      <w:lvlJc w:val="left"/>
      <w:pPr>
        <w:ind w:left="840" w:hanging="60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4">
    <w:nsid w:val="076F4CDB"/>
    <w:multiLevelType w:val="hybridMultilevel"/>
    <w:tmpl w:val="2916B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D63071"/>
    <w:multiLevelType w:val="hybridMultilevel"/>
    <w:tmpl w:val="CA965528"/>
    <w:lvl w:ilvl="0" w:tplc="713EDFDA">
      <w:start w:val="1"/>
      <w:numFmt w:val="decimal"/>
      <w:lvlText w:val="%1."/>
      <w:lvlJc w:val="left"/>
      <w:pPr>
        <w:tabs>
          <w:tab w:val="num" w:pos="360"/>
        </w:tabs>
        <w:ind w:left="360" w:hanging="360"/>
      </w:pPr>
      <w:rPr>
        <w:rFonts w:cs="Times New Roman" w:hint="default"/>
        <w:b w:val="0"/>
      </w:rPr>
    </w:lvl>
    <w:lvl w:ilvl="1" w:tplc="B18E1214">
      <w:start w:val="1"/>
      <w:numFmt w:val="decimal"/>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nsid w:val="0930351E"/>
    <w:multiLevelType w:val="hybridMultilevel"/>
    <w:tmpl w:val="9D6A6964"/>
    <w:lvl w:ilvl="0" w:tplc="A49EEEE6">
      <w:start w:val="1"/>
      <w:numFmt w:val="decimal"/>
      <w:lvlText w:val="%1)"/>
      <w:lvlJc w:val="left"/>
      <w:pPr>
        <w:ind w:left="720" w:hanging="360"/>
      </w:pPr>
      <w:rPr>
        <w:rFonts w:ascii="Times New Roman" w:eastAsiaTheme="minorHAnsi" w:hAnsi="Times New Roman" w:cs="Times New Roman"/>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B317AE8"/>
    <w:multiLevelType w:val="hybridMultilevel"/>
    <w:tmpl w:val="AEFCA5B2"/>
    <w:lvl w:ilvl="0" w:tplc="9DF2F24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E4733A"/>
    <w:multiLevelType w:val="multilevel"/>
    <w:tmpl w:val="CEB0C0A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171658B6"/>
    <w:multiLevelType w:val="hybridMultilevel"/>
    <w:tmpl w:val="1E8095B0"/>
    <w:lvl w:ilvl="0" w:tplc="C8421A5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9631277"/>
    <w:multiLevelType w:val="hybridMultilevel"/>
    <w:tmpl w:val="32BCD7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E085214"/>
    <w:multiLevelType w:val="multilevel"/>
    <w:tmpl w:val="D44298F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lowerLetter"/>
      <w:lvlText w:val="%3)"/>
      <w:lvlJc w:val="left"/>
      <w:pPr>
        <w:ind w:left="1224" w:hanging="504"/>
      </w:pPr>
      <w:rPr>
        <w:rFonts w:ascii="Times New Roman" w:hAnsi="Times New Roman" w:cs="Times New Roman" w:hint="default"/>
        <w:b w:val="0"/>
        <w:i w:val="0"/>
        <w:sz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21E46F9D"/>
    <w:multiLevelType w:val="multilevel"/>
    <w:tmpl w:val="DAE2928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sz w:val="24"/>
        <w:szCs w:val="24"/>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2439660F"/>
    <w:multiLevelType w:val="multilevel"/>
    <w:tmpl w:val="FBB88B7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4F1791C"/>
    <w:multiLevelType w:val="hybridMultilevel"/>
    <w:tmpl w:val="FFDE71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4FD3B30"/>
    <w:multiLevelType w:val="hybridMultilevel"/>
    <w:tmpl w:val="AF026392"/>
    <w:lvl w:ilvl="0" w:tplc="E81AEE32">
      <w:start w:val="1"/>
      <w:numFmt w:val="decimal"/>
      <w:lvlText w:val="%1."/>
      <w:lvlJc w:val="left"/>
      <w:pPr>
        <w:tabs>
          <w:tab w:val="num" w:pos="360"/>
        </w:tabs>
        <w:ind w:left="360" w:hanging="360"/>
      </w:pPr>
      <w:rPr>
        <w:rFonts w:cs="Times New Roman" w:hint="default"/>
      </w:rPr>
    </w:lvl>
    <w:lvl w:ilvl="1" w:tplc="DD243000">
      <w:start w:val="1"/>
      <w:numFmt w:val="bullet"/>
      <w:lvlText w:val="-"/>
      <w:lvlJc w:val="left"/>
      <w:pPr>
        <w:tabs>
          <w:tab w:val="num" w:pos="1080"/>
        </w:tabs>
        <w:ind w:left="1080" w:hanging="360"/>
      </w:pPr>
      <w:rPr>
        <w:rFonts w:ascii="Times New Roman" w:eastAsia="Times New Roman" w:hAnsi="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nsid w:val="2B005381"/>
    <w:multiLevelType w:val="multilevel"/>
    <w:tmpl w:val="0000000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C6A29BB"/>
    <w:multiLevelType w:val="multilevel"/>
    <w:tmpl w:val="FF226E14"/>
    <w:lvl w:ilvl="0">
      <w:start w:val="1"/>
      <w:numFmt w:val="decimal"/>
      <w:lvlText w:val="%1)"/>
      <w:lvlJc w:val="left"/>
      <w:pPr>
        <w:ind w:left="360" w:hanging="360"/>
      </w:p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nsid w:val="2FA578A9"/>
    <w:multiLevelType w:val="hybridMultilevel"/>
    <w:tmpl w:val="CEEE21BC"/>
    <w:lvl w:ilvl="0" w:tplc="AC3CF2FE">
      <w:start w:val="1"/>
      <w:numFmt w:val="lowerLetter"/>
      <w:lvlText w:val="%1)"/>
      <w:lvlJc w:val="left"/>
      <w:pPr>
        <w:tabs>
          <w:tab w:val="num" w:pos="720"/>
        </w:tabs>
        <w:ind w:left="720" w:hanging="360"/>
      </w:pPr>
      <w:rPr>
        <w:rFonts w:cs="Times New Roman"/>
      </w:rPr>
    </w:lvl>
    <w:lvl w:ilvl="1" w:tplc="E25EC114">
      <w:start w:val="1"/>
      <w:numFmt w:val="bullet"/>
      <w:lvlText w:val="-"/>
      <w:lvlJc w:val="left"/>
      <w:pPr>
        <w:tabs>
          <w:tab w:val="num" w:pos="1440"/>
        </w:tabs>
        <w:ind w:left="1440" w:hanging="360"/>
      </w:pPr>
      <w:rPr>
        <w:rFonts w:ascii="Times New Roman" w:eastAsia="Times New Roman" w:hAnsi="Times New Roman" w:hint="default"/>
      </w:rPr>
    </w:lvl>
    <w:lvl w:ilvl="2" w:tplc="8ED87E52">
      <w:start w:val="1"/>
      <w:numFmt w:val="decimal"/>
      <w:lvlText w:val="%3."/>
      <w:lvlJc w:val="left"/>
      <w:pPr>
        <w:tabs>
          <w:tab w:val="num" w:pos="1132"/>
        </w:tabs>
        <w:ind w:left="1132" w:hanging="99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2FC00409"/>
    <w:multiLevelType w:val="hybridMultilevel"/>
    <w:tmpl w:val="FC140F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0DA6581"/>
    <w:multiLevelType w:val="hybridMultilevel"/>
    <w:tmpl w:val="9CC85588"/>
    <w:lvl w:ilvl="0" w:tplc="04150011">
      <w:start w:val="1"/>
      <w:numFmt w:val="decimal"/>
      <w:lvlText w:val="%1)"/>
      <w:lvlJc w:val="left"/>
      <w:pPr>
        <w:ind w:left="720" w:hanging="360"/>
      </w:pPr>
      <w:rPr>
        <w:rFonts w:cs="Times New Roman" w:hint="default"/>
      </w:rPr>
    </w:lvl>
    <w:lvl w:ilvl="1" w:tplc="04150003">
      <w:start w:val="1"/>
      <w:numFmt w:val="decimal"/>
      <w:lvlText w:val="%2."/>
      <w:lvlJc w:val="left"/>
      <w:pPr>
        <w:tabs>
          <w:tab w:val="num" w:pos="1080"/>
        </w:tabs>
        <w:ind w:left="1080" w:hanging="360"/>
      </w:pPr>
      <w:rPr>
        <w:rFonts w:cs="Times New Roman"/>
      </w:rPr>
    </w:lvl>
    <w:lvl w:ilvl="2" w:tplc="04150005">
      <w:start w:val="1"/>
      <w:numFmt w:val="decimal"/>
      <w:lvlText w:val="%3."/>
      <w:lvlJc w:val="left"/>
      <w:pPr>
        <w:tabs>
          <w:tab w:val="num" w:pos="1800"/>
        </w:tabs>
        <w:ind w:left="1800" w:hanging="36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decimal"/>
      <w:lvlText w:val="%5."/>
      <w:lvlJc w:val="left"/>
      <w:pPr>
        <w:tabs>
          <w:tab w:val="num" w:pos="3240"/>
        </w:tabs>
        <w:ind w:left="3240" w:hanging="360"/>
      </w:pPr>
      <w:rPr>
        <w:rFonts w:cs="Times New Roman"/>
      </w:rPr>
    </w:lvl>
    <w:lvl w:ilvl="5" w:tplc="04150005">
      <w:start w:val="1"/>
      <w:numFmt w:val="decimal"/>
      <w:lvlText w:val="%6."/>
      <w:lvlJc w:val="left"/>
      <w:pPr>
        <w:tabs>
          <w:tab w:val="num" w:pos="3960"/>
        </w:tabs>
        <w:ind w:left="3960" w:hanging="36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decimal"/>
      <w:lvlText w:val="%8."/>
      <w:lvlJc w:val="left"/>
      <w:pPr>
        <w:tabs>
          <w:tab w:val="num" w:pos="5400"/>
        </w:tabs>
        <w:ind w:left="5400" w:hanging="360"/>
      </w:pPr>
      <w:rPr>
        <w:rFonts w:cs="Times New Roman"/>
      </w:rPr>
    </w:lvl>
    <w:lvl w:ilvl="8" w:tplc="04150005">
      <w:start w:val="1"/>
      <w:numFmt w:val="decimal"/>
      <w:lvlText w:val="%9."/>
      <w:lvlJc w:val="left"/>
      <w:pPr>
        <w:tabs>
          <w:tab w:val="num" w:pos="6120"/>
        </w:tabs>
        <w:ind w:left="6120" w:hanging="360"/>
      </w:pPr>
      <w:rPr>
        <w:rFonts w:cs="Times New Roman"/>
      </w:rPr>
    </w:lvl>
  </w:abstractNum>
  <w:abstractNum w:abstractNumId="24">
    <w:nsid w:val="30E16636"/>
    <w:multiLevelType w:val="multilevel"/>
    <w:tmpl w:val="5848543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3C308E7"/>
    <w:multiLevelType w:val="hybridMultilevel"/>
    <w:tmpl w:val="0C322556"/>
    <w:lvl w:ilvl="0" w:tplc="1D7EAD76">
      <w:start w:val="16"/>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6006D6F"/>
    <w:multiLevelType w:val="hybridMultilevel"/>
    <w:tmpl w:val="D77AE6D2"/>
    <w:lvl w:ilvl="0" w:tplc="92541180">
      <w:start w:val="1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3AF052F8"/>
    <w:multiLevelType w:val="multilevel"/>
    <w:tmpl w:val="EE78F6B8"/>
    <w:lvl w:ilvl="0">
      <w:start w:val="1"/>
      <w:numFmt w:val="decimal"/>
      <w:lvlText w:val="%1."/>
      <w:lvlJc w:val="left"/>
      <w:pPr>
        <w:ind w:left="360" w:hanging="360"/>
      </w:pPr>
      <w:rPr>
        <w:color w:val="auto"/>
      </w:rPr>
    </w:lvl>
    <w:lvl w:ilvl="1">
      <w:start w:val="1"/>
      <w:numFmt w:val="decimal"/>
      <w:lvlText w:val="%1.%2."/>
      <w:lvlJc w:val="left"/>
      <w:pPr>
        <w:ind w:left="792" w:hanging="432"/>
      </w:pPr>
      <w:rPr>
        <w:color w:val="auto"/>
        <w:lang w:val="pl-PL"/>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D0B1379"/>
    <w:multiLevelType w:val="hybridMultilevel"/>
    <w:tmpl w:val="4CCA69FA"/>
    <w:lvl w:ilvl="0" w:tplc="0415000F">
      <w:start w:val="1"/>
      <w:numFmt w:val="decimal"/>
      <w:lvlText w:val="%1."/>
      <w:lvlJc w:val="left"/>
      <w:pPr>
        <w:tabs>
          <w:tab w:val="num" w:pos="720"/>
        </w:tabs>
        <w:ind w:left="720" w:hanging="360"/>
      </w:pPr>
      <w:rPr>
        <w:rFonts w:cs="Times New Roman"/>
      </w:rPr>
    </w:lvl>
    <w:lvl w:ilvl="1" w:tplc="FFDAD476">
      <w:start w:val="1"/>
      <w:numFmt w:val="decimal"/>
      <w:lvlText w:val="%2)"/>
      <w:lvlJc w:val="left"/>
      <w:pPr>
        <w:tabs>
          <w:tab w:val="num" w:pos="1440"/>
        </w:tabs>
        <w:ind w:left="1440" w:hanging="360"/>
      </w:pPr>
      <w:rPr>
        <w:rFonts w:ascii="Times New Roman" w:eastAsia="TimesNewRoman" w:hAnsi="Times New Roman"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3D953083"/>
    <w:multiLevelType w:val="hybridMultilevel"/>
    <w:tmpl w:val="80AA8652"/>
    <w:lvl w:ilvl="0" w:tplc="04150011">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nsid w:val="4180136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1AA6237"/>
    <w:multiLevelType w:val="multilevel"/>
    <w:tmpl w:val="3ABA3EA2"/>
    <w:lvl w:ilvl="0">
      <w:start w:val="16"/>
      <w:numFmt w:val="decimal"/>
      <w:lvlText w:val="%1."/>
      <w:lvlJc w:val="left"/>
      <w:pPr>
        <w:ind w:left="660" w:hanging="660"/>
      </w:pPr>
    </w:lvl>
    <w:lvl w:ilvl="1">
      <w:start w:val="1"/>
      <w:numFmt w:val="decimal"/>
      <w:lvlText w:val="%1.%2."/>
      <w:lvlJc w:val="left"/>
      <w:pPr>
        <w:ind w:left="990" w:hanging="660"/>
      </w:pPr>
    </w:lvl>
    <w:lvl w:ilvl="2">
      <w:start w:val="1"/>
      <w:numFmt w:val="decimal"/>
      <w:lvlText w:val="%1.%2.%3."/>
      <w:lvlJc w:val="left"/>
      <w:pPr>
        <w:ind w:left="1380" w:hanging="720"/>
      </w:pPr>
    </w:lvl>
    <w:lvl w:ilvl="3">
      <w:start w:val="1"/>
      <w:numFmt w:val="decimal"/>
      <w:lvlText w:val="%1.%2.%3.%4."/>
      <w:lvlJc w:val="left"/>
      <w:pPr>
        <w:ind w:left="1710" w:hanging="720"/>
      </w:pPr>
    </w:lvl>
    <w:lvl w:ilvl="4">
      <w:start w:val="1"/>
      <w:numFmt w:val="decimal"/>
      <w:lvlText w:val="%1.%2.%3.%4.%5."/>
      <w:lvlJc w:val="left"/>
      <w:pPr>
        <w:ind w:left="2400" w:hanging="1080"/>
      </w:pPr>
    </w:lvl>
    <w:lvl w:ilvl="5">
      <w:start w:val="1"/>
      <w:numFmt w:val="decimal"/>
      <w:lvlText w:val="%1.%2.%3.%4.%5.%6."/>
      <w:lvlJc w:val="left"/>
      <w:pPr>
        <w:ind w:left="2730" w:hanging="1080"/>
      </w:pPr>
    </w:lvl>
    <w:lvl w:ilvl="6">
      <w:start w:val="1"/>
      <w:numFmt w:val="decimal"/>
      <w:lvlText w:val="%1.%2.%3.%4.%5.%6.%7."/>
      <w:lvlJc w:val="left"/>
      <w:pPr>
        <w:ind w:left="3420" w:hanging="1440"/>
      </w:pPr>
    </w:lvl>
    <w:lvl w:ilvl="7">
      <w:start w:val="1"/>
      <w:numFmt w:val="decimal"/>
      <w:lvlText w:val="%1.%2.%3.%4.%5.%6.%7.%8."/>
      <w:lvlJc w:val="left"/>
      <w:pPr>
        <w:ind w:left="3750" w:hanging="1440"/>
      </w:pPr>
    </w:lvl>
    <w:lvl w:ilvl="8">
      <w:start w:val="1"/>
      <w:numFmt w:val="decimal"/>
      <w:lvlText w:val="%1.%2.%3.%4.%5.%6.%7.%8.%9."/>
      <w:lvlJc w:val="left"/>
      <w:pPr>
        <w:ind w:left="4440" w:hanging="1800"/>
      </w:pPr>
    </w:lvl>
  </w:abstractNum>
  <w:abstractNum w:abstractNumId="33">
    <w:nsid w:val="431A0533"/>
    <w:multiLevelType w:val="multilevel"/>
    <w:tmpl w:val="5688112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43276AAE"/>
    <w:multiLevelType w:val="multilevel"/>
    <w:tmpl w:val="6BB69310"/>
    <w:numStyleLink w:val="Styl4"/>
  </w:abstractNum>
  <w:abstractNum w:abstractNumId="35">
    <w:nsid w:val="434042C7"/>
    <w:multiLevelType w:val="multilevel"/>
    <w:tmpl w:val="092419E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43A849E7"/>
    <w:multiLevelType w:val="hybridMultilevel"/>
    <w:tmpl w:val="D862C066"/>
    <w:lvl w:ilvl="0" w:tplc="F68C18AC">
      <w:start w:val="1"/>
      <w:numFmt w:val="decimal"/>
      <w:lvlText w:val="%1."/>
      <w:lvlJc w:val="left"/>
      <w:pPr>
        <w:tabs>
          <w:tab w:val="num" w:pos="360"/>
        </w:tabs>
        <w:ind w:left="360" w:hanging="360"/>
      </w:pPr>
      <w:rPr>
        <w:rFonts w:ascii="Times New Roman" w:hAnsi="Times New Roman" w:cs="Arial" w:hint="default"/>
        <w:b w:val="0"/>
        <w:i w:val="0"/>
        <w:sz w:val="24"/>
      </w:rPr>
    </w:lvl>
    <w:lvl w:ilvl="1" w:tplc="E25EC114">
      <w:start w:val="1"/>
      <w:numFmt w:val="bullet"/>
      <w:lvlText w:val="-"/>
      <w:lvlJc w:val="left"/>
      <w:pPr>
        <w:tabs>
          <w:tab w:val="num" w:pos="1080"/>
        </w:tabs>
        <w:ind w:left="1080" w:hanging="360"/>
      </w:pPr>
      <w:rPr>
        <w:rFonts w:ascii="Times New Roman" w:eastAsia="Times New Roman" w:hAnsi="Times New Roman" w:cs="Times New Roman" w:hint="default"/>
      </w:rPr>
    </w:lvl>
    <w:lvl w:ilvl="2" w:tplc="8ED87E52">
      <w:start w:val="1"/>
      <w:numFmt w:val="decimal"/>
      <w:lvlText w:val="%3."/>
      <w:lvlJc w:val="left"/>
      <w:pPr>
        <w:tabs>
          <w:tab w:val="num" w:pos="772"/>
        </w:tabs>
        <w:ind w:left="772" w:hanging="99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37">
    <w:nsid w:val="44507F41"/>
    <w:multiLevelType w:val="multilevel"/>
    <w:tmpl w:val="71D2FB3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nsid w:val="45DD0300"/>
    <w:multiLevelType w:val="hybridMultilevel"/>
    <w:tmpl w:val="32BCD7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nsid w:val="47E84FB5"/>
    <w:multiLevelType w:val="hybridMultilevel"/>
    <w:tmpl w:val="F63C115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nsid w:val="4C4527A4"/>
    <w:multiLevelType w:val="hybridMultilevel"/>
    <w:tmpl w:val="513848CE"/>
    <w:lvl w:ilvl="0" w:tplc="8C5873EA">
      <w:start w:val="1"/>
      <w:numFmt w:val="decimal"/>
      <w:lvlText w:val="%1."/>
      <w:lvlJc w:val="left"/>
      <w:pPr>
        <w:tabs>
          <w:tab w:val="num" w:pos="360"/>
        </w:tabs>
        <w:ind w:left="360" w:hanging="360"/>
      </w:pPr>
      <w:rPr>
        <w:rFonts w:cs="Times New Roman" w:hint="default"/>
        <w:b w:val="0"/>
        <w:i w:val="0"/>
      </w:rPr>
    </w:lvl>
    <w:lvl w:ilvl="1" w:tplc="04150011">
      <w:start w:val="1"/>
      <w:numFmt w:val="decimal"/>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1">
    <w:nsid w:val="4C552F8F"/>
    <w:multiLevelType w:val="hybridMultilevel"/>
    <w:tmpl w:val="85020888"/>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2">
    <w:nsid w:val="4E7E0B3C"/>
    <w:multiLevelType w:val="hybridMultilevel"/>
    <w:tmpl w:val="7076E3DE"/>
    <w:lvl w:ilvl="0" w:tplc="C6A41540">
      <w:start w:val="1"/>
      <w:numFmt w:val="decimal"/>
      <w:lvlText w:val="%1."/>
      <w:lvlJc w:val="left"/>
      <w:pPr>
        <w:tabs>
          <w:tab w:val="num" w:pos="0"/>
        </w:tabs>
        <w:ind w:left="36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nsid w:val="509B1116"/>
    <w:multiLevelType w:val="hybridMultilevel"/>
    <w:tmpl w:val="F658559A"/>
    <w:lvl w:ilvl="0" w:tplc="0415000F">
      <w:start w:val="1"/>
      <w:numFmt w:val="decimal"/>
      <w:lvlText w:val="%1."/>
      <w:lvlJc w:val="left"/>
      <w:pPr>
        <w:tabs>
          <w:tab w:val="num" w:pos="360"/>
        </w:tabs>
        <w:ind w:left="360" w:hanging="360"/>
      </w:pPr>
    </w:lvl>
    <w:lvl w:ilvl="1" w:tplc="FFDAD476">
      <w:start w:val="1"/>
      <w:numFmt w:val="decimal"/>
      <w:lvlText w:val="%2)"/>
      <w:lvlJc w:val="left"/>
      <w:pPr>
        <w:tabs>
          <w:tab w:val="num" w:pos="1080"/>
        </w:tabs>
        <w:ind w:left="1080" w:hanging="360"/>
      </w:pPr>
      <w:rPr>
        <w:rFonts w:ascii="Times New Roman" w:eastAsia="TimesNewRoman" w:hAnsi="Times New Roman"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44">
    <w:nsid w:val="51236535"/>
    <w:multiLevelType w:val="hybridMultilevel"/>
    <w:tmpl w:val="947AAC1C"/>
    <w:lvl w:ilvl="0" w:tplc="FAECC78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nsid w:val="542E29A7"/>
    <w:multiLevelType w:val="hybridMultilevel"/>
    <w:tmpl w:val="AB567F78"/>
    <w:lvl w:ilvl="0" w:tplc="0415000F">
      <w:start w:val="1"/>
      <w:numFmt w:val="decimal"/>
      <w:lvlText w:val="%1."/>
      <w:lvlJc w:val="left"/>
      <w:pPr>
        <w:tabs>
          <w:tab w:val="num" w:pos="360"/>
        </w:tabs>
        <w:ind w:left="360" w:hanging="360"/>
      </w:pPr>
      <w:rPr>
        <w:rFonts w:cs="Times New Roman"/>
      </w:rPr>
    </w:lvl>
    <w:lvl w:ilvl="1" w:tplc="8CD2B7DC">
      <w:start w:val="1"/>
      <w:numFmt w:val="decimal"/>
      <w:lvlText w:val="%2)"/>
      <w:lvlJc w:val="center"/>
      <w:pPr>
        <w:tabs>
          <w:tab w:val="num" w:pos="873"/>
        </w:tabs>
        <w:ind w:left="720"/>
      </w:pPr>
      <w:rPr>
        <w:rFonts w:cs="Times New Roman" w:hint="default"/>
      </w:rPr>
    </w:lvl>
    <w:lvl w:ilvl="2" w:tplc="951498B6">
      <w:start w:val="1"/>
      <w:numFmt w:val="decimal"/>
      <w:lvlText w:val="%3)"/>
      <w:lvlJc w:val="left"/>
      <w:pPr>
        <w:tabs>
          <w:tab w:val="num" w:pos="2025"/>
        </w:tabs>
        <w:ind w:left="2025" w:hanging="405"/>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6">
    <w:nsid w:val="54EB1052"/>
    <w:multiLevelType w:val="multilevel"/>
    <w:tmpl w:val="FBB88B7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558877A7"/>
    <w:multiLevelType w:val="multilevel"/>
    <w:tmpl w:val="579A33AE"/>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b w:val="0"/>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3320" w:hanging="1800"/>
      </w:pPr>
      <w:rPr>
        <w:rFonts w:hint="default"/>
      </w:rPr>
    </w:lvl>
  </w:abstractNum>
  <w:abstractNum w:abstractNumId="48">
    <w:nsid w:val="559C14FA"/>
    <w:multiLevelType w:val="hybridMultilevel"/>
    <w:tmpl w:val="D66C9DA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nsid w:val="561106E2"/>
    <w:multiLevelType w:val="multilevel"/>
    <w:tmpl w:val="FBB88B7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5A704E56"/>
    <w:multiLevelType w:val="hybridMultilevel"/>
    <w:tmpl w:val="24CABA74"/>
    <w:lvl w:ilvl="0" w:tplc="C8421A58">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65943D09"/>
    <w:multiLevelType w:val="hybridMultilevel"/>
    <w:tmpl w:val="79CE3B00"/>
    <w:lvl w:ilvl="0" w:tplc="00A6495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nsid w:val="666B5446"/>
    <w:multiLevelType w:val="hybridMultilevel"/>
    <w:tmpl w:val="5BEA76FE"/>
    <w:lvl w:ilvl="0" w:tplc="4DD414D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nsid w:val="666D1FC7"/>
    <w:multiLevelType w:val="multilevel"/>
    <w:tmpl w:val="F0EAE674"/>
    <w:lvl w:ilvl="0">
      <w:start w:val="10"/>
      <w:numFmt w:val="decimal"/>
      <w:lvlText w:val="%1."/>
      <w:lvlJc w:val="left"/>
      <w:pPr>
        <w:ind w:left="840" w:hanging="480"/>
      </w:pPr>
    </w:lvl>
    <w:lvl w:ilvl="1">
      <w:start w:val="1"/>
      <w:numFmt w:val="decimal"/>
      <w:lvlText w:val="%1.%2."/>
      <w:lvlJc w:val="left"/>
      <w:pPr>
        <w:ind w:left="1200" w:hanging="48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4">
    <w:nsid w:val="66800282"/>
    <w:multiLevelType w:val="hybridMultilevel"/>
    <w:tmpl w:val="A582ED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69286BE6"/>
    <w:multiLevelType w:val="multilevel"/>
    <w:tmpl w:val="96FCBB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693905E7"/>
    <w:multiLevelType w:val="hybridMultilevel"/>
    <w:tmpl w:val="60647432"/>
    <w:lvl w:ilvl="0" w:tplc="C8421A58">
      <w:start w:val="1"/>
      <w:numFmt w:val="decimal"/>
      <w:lvlText w:val="%1."/>
      <w:lvlJc w:val="left"/>
      <w:pPr>
        <w:tabs>
          <w:tab w:val="num" w:pos="720"/>
        </w:tabs>
        <w:ind w:left="72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nsid w:val="6DB1712C"/>
    <w:multiLevelType w:val="multilevel"/>
    <w:tmpl w:val="0D106418"/>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8">
    <w:nsid w:val="6E057EF3"/>
    <w:multiLevelType w:val="hybridMultilevel"/>
    <w:tmpl w:val="F2FAEE52"/>
    <w:lvl w:ilvl="0" w:tplc="0415000F">
      <w:start w:val="1"/>
      <w:numFmt w:val="decimal"/>
      <w:lvlText w:val="%1."/>
      <w:lvlJc w:val="left"/>
      <w:pPr>
        <w:ind w:left="36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nsid w:val="70A0682E"/>
    <w:multiLevelType w:val="hybridMultilevel"/>
    <w:tmpl w:val="162C0C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77AE2E83"/>
    <w:multiLevelType w:val="multilevel"/>
    <w:tmpl w:val="2216F3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nsid w:val="78D31379"/>
    <w:multiLevelType w:val="multilevel"/>
    <w:tmpl w:val="7F1CD18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7C436CC2"/>
    <w:multiLevelType w:val="hybridMultilevel"/>
    <w:tmpl w:val="7654F52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nsid w:val="7D9E73D7"/>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nsid w:val="7F302AB4"/>
    <w:multiLevelType w:val="hybridMultilevel"/>
    <w:tmpl w:val="902C526C"/>
    <w:lvl w:ilvl="0" w:tplc="F7B6B54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7"/>
  </w:num>
  <w:num w:numId="2">
    <w:abstractNumId w:val="20"/>
  </w:num>
  <w:num w:numId="3">
    <w:abstractNumId w:val="9"/>
  </w:num>
  <w:num w:numId="4">
    <w:abstractNumId w:val="13"/>
  </w:num>
  <w:num w:numId="5">
    <w:abstractNumId w:val="64"/>
  </w:num>
  <w:num w:numId="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9"/>
  </w:num>
  <w:num w:numId="16">
    <w:abstractNumId w:val="54"/>
  </w:num>
  <w:num w:numId="17">
    <w:abstractNumId w:val="33"/>
  </w:num>
  <w:num w:numId="18">
    <w:abstractNumId w:val="45"/>
  </w:num>
  <w:num w:numId="19">
    <w:abstractNumId w:val="47"/>
  </w:num>
  <w:num w:numId="20">
    <w:abstractNumId w:val="62"/>
  </w:num>
  <w:num w:numId="21">
    <w:abstractNumId w:val="58"/>
  </w:num>
  <w:num w:numId="22">
    <w:abstractNumId w:val="43"/>
  </w:num>
  <w:num w:numId="23">
    <w:abstractNumId w:val="14"/>
  </w:num>
  <w:num w:numId="24">
    <w:abstractNumId w:val="10"/>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27"/>
  </w:num>
  <w:num w:numId="30">
    <w:abstractNumId w:val="5"/>
  </w:num>
  <w:num w:numId="31">
    <w:abstractNumId w:val="31"/>
  </w:num>
  <w:num w:numId="32">
    <w:abstractNumId w:val="16"/>
  </w:num>
  <w:num w:numId="33">
    <w:abstractNumId w:val="17"/>
  </w:num>
  <w:num w:numId="34">
    <w:abstractNumId w:val="7"/>
  </w:num>
  <w:num w:numId="3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53"/>
  </w:num>
  <w:num w:numId="38">
    <w:abstractNumId w:val="3"/>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num>
  <w:num w:numId="68">
    <w:abstractNumId w:val="22"/>
  </w:num>
  <w:num w:numId="69">
    <w:abstractNumId w:val="15"/>
  </w:num>
  <w:num w:numId="70">
    <w:abstractNumId w:val="2"/>
  </w:num>
  <w:num w:numId="71">
    <w:abstractNumId w:val="46"/>
  </w:num>
  <w:num w:numId="72">
    <w:abstractNumId w:val="55"/>
  </w:num>
  <w:num w:numId="73">
    <w:abstractNumId w:val="49"/>
  </w:num>
  <w:numIdMacAtCleanup w:val="6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żytkownik systemu Windows">
    <w15:presenceInfo w15:providerId="None" w15:userId="Użytkownik systemu Windows"/>
  </w15:person>
  <w15:person w15:author="nazwa">
    <w15:presenceInfo w15:providerId="None" w15:userId="nazw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62"/>
    <w:rsid w:val="00007586"/>
    <w:rsid w:val="0000795B"/>
    <w:rsid w:val="000309E3"/>
    <w:rsid w:val="00031864"/>
    <w:rsid w:val="00032064"/>
    <w:rsid w:val="00033974"/>
    <w:rsid w:val="00033E00"/>
    <w:rsid w:val="0004357D"/>
    <w:rsid w:val="00053BCD"/>
    <w:rsid w:val="00057CD6"/>
    <w:rsid w:val="0007372C"/>
    <w:rsid w:val="00086E66"/>
    <w:rsid w:val="00095DCD"/>
    <w:rsid w:val="000A3800"/>
    <w:rsid w:val="000A3EE2"/>
    <w:rsid w:val="000B1AC4"/>
    <w:rsid w:val="000B1AD7"/>
    <w:rsid w:val="000C38A4"/>
    <w:rsid w:val="000C57BE"/>
    <w:rsid w:val="000D2336"/>
    <w:rsid w:val="000D38F2"/>
    <w:rsid w:val="000E59DB"/>
    <w:rsid w:val="0010038F"/>
    <w:rsid w:val="001016E9"/>
    <w:rsid w:val="00114352"/>
    <w:rsid w:val="00133977"/>
    <w:rsid w:val="00134F05"/>
    <w:rsid w:val="00136B6E"/>
    <w:rsid w:val="00141A1E"/>
    <w:rsid w:val="001443FA"/>
    <w:rsid w:val="00151A28"/>
    <w:rsid w:val="00161FB6"/>
    <w:rsid w:val="001629D8"/>
    <w:rsid w:val="00167A49"/>
    <w:rsid w:val="001A335E"/>
    <w:rsid w:val="001C6C71"/>
    <w:rsid w:val="001C7128"/>
    <w:rsid w:val="001D012C"/>
    <w:rsid w:val="001E06F9"/>
    <w:rsid w:val="001E0FC5"/>
    <w:rsid w:val="001E5B72"/>
    <w:rsid w:val="001E5BAF"/>
    <w:rsid w:val="001F718E"/>
    <w:rsid w:val="00235BC9"/>
    <w:rsid w:val="00247ED3"/>
    <w:rsid w:val="00262B1A"/>
    <w:rsid w:val="002720A1"/>
    <w:rsid w:val="00281F72"/>
    <w:rsid w:val="0028336D"/>
    <w:rsid w:val="0029268F"/>
    <w:rsid w:val="002A6FFE"/>
    <w:rsid w:val="002A73D4"/>
    <w:rsid w:val="002B67D7"/>
    <w:rsid w:val="002C6830"/>
    <w:rsid w:val="002D0BD4"/>
    <w:rsid w:val="002D150E"/>
    <w:rsid w:val="002D5CF0"/>
    <w:rsid w:val="002F33E9"/>
    <w:rsid w:val="00300AE0"/>
    <w:rsid w:val="00323FA1"/>
    <w:rsid w:val="00330B28"/>
    <w:rsid w:val="003322EB"/>
    <w:rsid w:val="00337286"/>
    <w:rsid w:val="003549C0"/>
    <w:rsid w:val="003575E4"/>
    <w:rsid w:val="00387DFB"/>
    <w:rsid w:val="00393704"/>
    <w:rsid w:val="00396D6F"/>
    <w:rsid w:val="003A3720"/>
    <w:rsid w:val="003B1CCE"/>
    <w:rsid w:val="003B63CC"/>
    <w:rsid w:val="003C4C42"/>
    <w:rsid w:val="003D2F38"/>
    <w:rsid w:val="003D31B6"/>
    <w:rsid w:val="003E3EDD"/>
    <w:rsid w:val="003F53CD"/>
    <w:rsid w:val="0040323F"/>
    <w:rsid w:val="00410DDC"/>
    <w:rsid w:val="0041453D"/>
    <w:rsid w:val="004330AE"/>
    <w:rsid w:val="00434F1B"/>
    <w:rsid w:val="00446490"/>
    <w:rsid w:val="004503CD"/>
    <w:rsid w:val="00450BA8"/>
    <w:rsid w:val="00453CC2"/>
    <w:rsid w:val="00456C73"/>
    <w:rsid w:val="00466BF4"/>
    <w:rsid w:val="00477D3A"/>
    <w:rsid w:val="0048332B"/>
    <w:rsid w:val="00484298"/>
    <w:rsid w:val="00486361"/>
    <w:rsid w:val="004A6EF4"/>
    <w:rsid w:val="004B7610"/>
    <w:rsid w:val="004C3148"/>
    <w:rsid w:val="004D05AF"/>
    <w:rsid w:val="004D1548"/>
    <w:rsid w:val="004D3362"/>
    <w:rsid w:val="004E4B29"/>
    <w:rsid w:val="004F63A0"/>
    <w:rsid w:val="004F7FE0"/>
    <w:rsid w:val="005003B5"/>
    <w:rsid w:val="00511C38"/>
    <w:rsid w:val="00517A56"/>
    <w:rsid w:val="00532D80"/>
    <w:rsid w:val="0054691D"/>
    <w:rsid w:val="00556696"/>
    <w:rsid w:val="005577BB"/>
    <w:rsid w:val="005606C2"/>
    <w:rsid w:val="0057321A"/>
    <w:rsid w:val="005738C3"/>
    <w:rsid w:val="005752D5"/>
    <w:rsid w:val="00582081"/>
    <w:rsid w:val="005900E5"/>
    <w:rsid w:val="00595CD0"/>
    <w:rsid w:val="005A2369"/>
    <w:rsid w:val="005A31A6"/>
    <w:rsid w:val="005B7476"/>
    <w:rsid w:val="005D7327"/>
    <w:rsid w:val="005D786D"/>
    <w:rsid w:val="005E6E8C"/>
    <w:rsid w:val="005E74B8"/>
    <w:rsid w:val="005F40AD"/>
    <w:rsid w:val="005F7B48"/>
    <w:rsid w:val="00615D26"/>
    <w:rsid w:val="00623269"/>
    <w:rsid w:val="00624C0C"/>
    <w:rsid w:val="00642504"/>
    <w:rsid w:val="006501AB"/>
    <w:rsid w:val="00650A4F"/>
    <w:rsid w:val="00653984"/>
    <w:rsid w:val="0065628D"/>
    <w:rsid w:val="00663B5A"/>
    <w:rsid w:val="006B2766"/>
    <w:rsid w:val="006B2EB6"/>
    <w:rsid w:val="006B3F29"/>
    <w:rsid w:val="006B568B"/>
    <w:rsid w:val="006C1E5C"/>
    <w:rsid w:val="006E26C0"/>
    <w:rsid w:val="006E4BBD"/>
    <w:rsid w:val="006E6D98"/>
    <w:rsid w:val="006F3F10"/>
    <w:rsid w:val="007077C6"/>
    <w:rsid w:val="00712BB6"/>
    <w:rsid w:val="0071710F"/>
    <w:rsid w:val="00725501"/>
    <w:rsid w:val="0074489F"/>
    <w:rsid w:val="007451E4"/>
    <w:rsid w:val="00750D12"/>
    <w:rsid w:val="00762311"/>
    <w:rsid w:val="0076772B"/>
    <w:rsid w:val="007704B1"/>
    <w:rsid w:val="0077276C"/>
    <w:rsid w:val="00773F33"/>
    <w:rsid w:val="007831BD"/>
    <w:rsid w:val="00785D16"/>
    <w:rsid w:val="00797809"/>
    <w:rsid w:val="007A0553"/>
    <w:rsid w:val="007A119B"/>
    <w:rsid w:val="007A30B7"/>
    <w:rsid w:val="007A65FD"/>
    <w:rsid w:val="007F6B8F"/>
    <w:rsid w:val="00810FED"/>
    <w:rsid w:val="0082384D"/>
    <w:rsid w:val="0083197B"/>
    <w:rsid w:val="00845628"/>
    <w:rsid w:val="008476CE"/>
    <w:rsid w:val="008505D2"/>
    <w:rsid w:val="00853439"/>
    <w:rsid w:val="00862D57"/>
    <w:rsid w:val="00863C37"/>
    <w:rsid w:val="00873061"/>
    <w:rsid w:val="00890BFD"/>
    <w:rsid w:val="00893DCB"/>
    <w:rsid w:val="00894DF2"/>
    <w:rsid w:val="008A7529"/>
    <w:rsid w:val="008B65AA"/>
    <w:rsid w:val="008B67AD"/>
    <w:rsid w:val="008C4F43"/>
    <w:rsid w:val="008E77A9"/>
    <w:rsid w:val="008F33F7"/>
    <w:rsid w:val="009031B0"/>
    <w:rsid w:val="00926C37"/>
    <w:rsid w:val="00927EAB"/>
    <w:rsid w:val="009401E5"/>
    <w:rsid w:val="009479E2"/>
    <w:rsid w:val="00947EF4"/>
    <w:rsid w:val="00952CC6"/>
    <w:rsid w:val="00963001"/>
    <w:rsid w:val="00975463"/>
    <w:rsid w:val="0098637F"/>
    <w:rsid w:val="00997E84"/>
    <w:rsid w:val="009C0F0D"/>
    <w:rsid w:val="009C4FBF"/>
    <w:rsid w:val="009C5A78"/>
    <w:rsid w:val="009F32B8"/>
    <w:rsid w:val="009F3C29"/>
    <w:rsid w:val="00A1358E"/>
    <w:rsid w:val="00A46F3F"/>
    <w:rsid w:val="00A473DC"/>
    <w:rsid w:val="00A53A03"/>
    <w:rsid w:val="00A825E3"/>
    <w:rsid w:val="00A9320C"/>
    <w:rsid w:val="00A94B27"/>
    <w:rsid w:val="00AA01CF"/>
    <w:rsid w:val="00AA3A83"/>
    <w:rsid w:val="00AB3E70"/>
    <w:rsid w:val="00AB637F"/>
    <w:rsid w:val="00AC7960"/>
    <w:rsid w:val="00AD0F6F"/>
    <w:rsid w:val="00AE0605"/>
    <w:rsid w:val="00B0665E"/>
    <w:rsid w:val="00B13976"/>
    <w:rsid w:val="00B34988"/>
    <w:rsid w:val="00B461AD"/>
    <w:rsid w:val="00B52A74"/>
    <w:rsid w:val="00B57B61"/>
    <w:rsid w:val="00B669F0"/>
    <w:rsid w:val="00B71ADB"/>
    <w:rsid w:val="00B74BA7"/>
    <w:rsid w:val="00B75707"/>
    <w:rsid w:val="00B867E0"/>
    <w:rsid w:val="00B96B49"/>
    <w:rsid w:val="00B96EB8"/>
    <w:rsid w:val="00BA25F1"/>
    <w:rsid w:val="00BA3D2B"/>
    <w:rsid w:val="00BA4B89"/>
    <w:rsid w:val="00BB584C"/>
    <w:rsid w:val="00BD0728"/>
    <w:rsid w:val="00BD11EF"/>
    <w:rsid w:val="00BF2711"/>
    <w:rsid w:val="00BF39B2"/>
    <w:rsid w:val="00C00BA2"/>
    <w:rsid w:val="00C021C9"/>
    <w:rsid w:val="00C04E53"/>
    <w:rsid w:val="00C15D51"/>
    <w:rsid w:val="00C23ADB"/>
    <w:rsid w:val="00C359CA"/>
    <w:rsid w:val="00C454BA"/>
    <w:rsid w:val="00C57400"/>
    <w:rsid w:val="00C64E40"/>
    <w:rsid w:val="00C714AD"/>
    <w:rsid w:val="00C762DD"/>
    <w:rsid w:val="00C82759"/>
    <w:rsid w:val="00C8560D"/>
    <w:rsid w:val="00C96A31"/>
    <w:rsid w:val="00CB2740"/>
    <w:rsid w:val="00CC01A2"/>
    <w:rsid w:val="00CC1ECC"/>
    <w:rsid w:val="00CC4541"/>
    <w:rsid w:val="00CC5EAD"/>
    <w:rsid w:val="00CD45A0"/>
    <w:rsid w:val="00CE27D0"/>
    <w:rsid w:val="00CE31E6"/>
    <w:rsid w:val="00CE3480"/>
    <w:rsid w:val="00CF3B35"/>
    <w:rsid w:val="00D10BAE"/>
    <w:rsid w:val="00D11008"/>
    <w:rsid w:val="00D17A6C"/>
    <w:rsid w:val="00D214C4"/>
    <w:rsid w:val="00D30599"/>
    <w:rsid w:val="00D33D0A"/>
    <w:rsid w:val="00D34B74"/>
    <w:rsid w:val="00D364F6"/>
    <w:rsid w:val="00D37E2B"/>
    <w:rsid w:val="00D533C0"/>
    <w:rsid w:val="00D63BFC"/>
    <w:rsid w:val="00D671B5"/>
    <w:rsid w:val="00D84F56"/>
    <w:rsid w:val="00D87287"/>
    <w:rsid w:val="00D92844"/>
    <w:rsid w:val="00DA4889"/>
    <w:rsid w:val="00DA7E73"/>
    <w:rsid w:val="00DB7474"/>
    <w:rsid w:val="00DC3B2C"/>
    <w:rsid w:val="00DC4073"/>
    <w:rsid w:val="00DD0AB7"/>
    <w:rsid w:val="00DD779B"/>
    <w:rsid w:val="00DE17FF"/>
    <w:rsid w:val="00DE2E4F"/>
    <w:rsid w:val="00DE691B"/>
    <w:rsid w:val="00E0777E"/>
    <w:rsid w:val="00E15510"/>
    <w:rsid w:val="00E306F7"/>
    <w:rsid w:val="00E30C4F"/>
    <w:rsid w:val="00E40F93"/>
    <w:rsid w:val="00E425B5"/>
    <w:rsid w:val="00E45FD2"/>
    <w:rsid w:val="00E46142"/>
    <w:rsid w:val="00E5688B"/>
    <w:rsid w:val="00E65ABA"/>
    <w:rsid w:val="00E729B2"/>
    <w:rsid w:val="00E73B4C"/>
    <w:rsid w:val="00E73F2C"/>
    <w:rsid w:val="00E953CE"/>
    <w:rsid w:val="00E97C4A"/>
    <w:rsid w:val="00EA2CA6"/>
    <w:rsid w:val="00EA482C"/>
    <w:rsid w:val="00ED5FDF"/>
    <w:rsid w:val="00ED6948"/>
    <w:rsid w:val="00EF0239"/>
    <w:rsid w:val="00F1722C"/>
    <w:rsid w:val="00F248A3"/>
    <w:rsid w:val="00F57D48"/>
    <w:rsid w:val="00F63AB3"/>
    <w:rsid w:val="00F662A8"/>
    <w:rsid w:val="00F71307"/>
    <w:rsid w:val="00F71EE7"/>
    <w:rsid w:val="00F725AB"/>
    <w:rsid w:val="00F776CD"/>
    <w:rsid w:val="00F81E87"/>
    <w:rsid w:val="00F82410"/>
    <w:rsid w:val="00F87DA4"/>
    <w:rsid w:val="00F93866"/>
    <w:rsid w:val="00FD11EA"/>
    <w:rsid w:val="00FD1E67"/>
    <w:rsid w:val="00FD641E"/>
    <w:rsid w:val="00FD7598"/>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49D1E"/>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uiPriority w:val="99"/>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uiPriority w:val="99"/>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uiPriority w:val="99"/>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29"/>
      </w:numPr>
    </w:pPr>
  </w:style>
  <w:style w:type="numbering" w:customStyle="1" w:styleId="Styl41">
    <w:name w:val="Styl41"/>
    <w:uiPriority w:val="99"/>
    <w:rsid w:val="00EF0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12354">
      <w:bodyDiv w:val="1"/>
      <w:marLeft w:val="0"/>
      <w:marRight w:val="0"/>
      <w:marTop w:val="0"/>
      <w:marBottom w:val="0"/>
      <w:divBdr>
        <w:top w:val="none" w:sz="0" w:space="0" w:color="auto"/>
        <w:left w:val="none" w:sz="0" w:space="0" w:color="auto"/>
        <w:bottom w:val="none" w:sz="0" w:space="0" w:color="auto"/>
        <w:right w:val="none" w:sz="0" w:space="0" w:color="auto"/>
      </w:divBdr>
    </w:div>
    <w:div w:id="142936595">
      <w:bodyDiv w:val="1"/>
      <w:marLeft w:val="0"/>
      <w:marRight w:val="0"/>
      <w:marTop w:val="0"/>
      <w:marBottom w:val="0"/>
      <w:divBdr>
        <w:top w:val="none" w:sz="0" w:space="0" w:color="auto"/>
        <w:left w:val="none" w:sz="0" w:space="0" w:color="auto"/>
        <w:bottom w:val="none" w:sz="0" w:space="0" w:color="auto"/>
        <w:right w:val="none" w:sz="0" w:space="0" w:color="auto"/>
      </w:divBdr>
    </w:div>
    <w:div w:id="144123852">
      <w:bodyDiv w:val="1"/>
      <w:marLeft w:val="0"/>
      <w:marRight w:val="0"/>
      <w:marTop w:val="0"/>
      <w:marBottom w:val="0"/>
      <w:divBdr>
        <w:top w:val="none" w:sz="0" w:space="0" w:color="auto"/>
        <w:left w:val="none" w:sz="0" w:space="0" w:color="auto"/>
        <w:bottom w:val="none" w:sz="0" w:space="0" w:color="auto"/>
        <w:right w:val="none" w:sz="0" w:space="0" w:color="auto"/>
      </w:divBdr>
    </w:div>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5710535">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1263341576">
      <w:bodyDiv w:val="1"/>
      <w:marLeft w:val="0"/>
      <w:marRight w:val="0"/>
      <w:marTop w:val="0"/>
      <w:marBottom w:val="0"/>
      <w:divBdr>
        <w:top w:val="none" w:sz="0" w:space="0" w:color="auto"/>
        <w:left w:val="none" w:sz="0" w:space="0" w:color="auto"/>
        <w:bottom w:val="none" w:sz="0" w:space="0" w:color="auto"/>
        <w:right w:val="none" w:sz="0" w:space="0" w:color="auto"/>
      </w:divBdr>
    </w:div>
    <w:div w:id="1315179962">
      <w:bodyDiv w:val="1"/>
      <w:marLeft w:val="0"/>
      <w:marRight w:val="0"/>
      <w:marTop w:val="0"/>
      <w:marBottom w:val="0"/>
      <w:divBdr>
        <w:top w:val="none" w:sz="0" w:space="0" w:color="auto"/>
        <w:left w:val="none" w:sz="0" w:space="0" w:color="auto"/>
        <w:bottom w:val="none" w:sz="0" w:space="0" w:color="auto"/>
        <w:right w:val="none" w:sz="0" w:space="0" w:color="auto"/>
      </w:divBdr>
    </w:div>
    <w:div w:id="1359772815">
      <w:bodyDiv w:val="1"/>
      <w:marLeft w:val="0"/>
      <w:marRight w:val="0"/>
      <w:marTop w:val="0"/>
      <w:marBottom w:val="0"/>
      <w:divBdr>
        <w:top w:val="none" w:sz="0" w:space="0" w:color="auto"/>
        <w:left w:val="none" w:sz="0" w:space="0" w:color="auto"/>
        <w:bottom w:val="none" w:sz="0" w:space="0" w:color="auto"/>
        <w:right w:val="none" w:sz="0" w:space="0" w:color="auto"/>
      </w:divBdr>
    </w:div>
    <w:div w:id="1380789216">
      <w:bodyDiv w:val="1"/>
      <w:marLeft w:val="0"/>
      <w:marRight w:val="0"/>
      <w:marTop w:val="0"/>
      <w:marBottom w:val="0"/>
      <w:divBdr>
        <w:top w:val="none" w:sz="0" w:space="0" w:color="auto"/>
        <w:left w:val="none" w:sz="0" w:space="0" w:color="auto"/>
        <w:bottom w:val="none" w:sz="0" w:space="0" w:color="auto"/>
        <w:right w:val="none" w:sz="0" w:space="0" w:color="auto"/>
      </w:divBdr>
    </w:div>
    <w:div w:id="1387098793">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772315146">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33119828">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81636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5bcf20e6-f135-4548-ae6b-3f5f8b0f7e27" TargetMode="External"/><Relationship Id="rId13" Type="http://schemas.openxmlformats.org/officeDocument/2006/relationships/hyperlink" Target="https://ezamowienia.gov.pl/pl/regulam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jzge" TargetMode="External"/><Relationship Id="rId10" Type="http://schemas.openxmlformats.org/officeDocument/2006/relationships/hyperlink" Target="https://ezamowienia.gov.pl/pl/regulamin"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zamowienia.gov.pl/pl/regulamin/" TargetMode="External"/><Relationship Id="rId14" Type="http://schemas.openxmlformats.org/officeDocument/2006/relationships/hyperlink" Target="https://media.ezamowienia.gov.pl/pod/2021/10/Oferty-5.2.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3308F-B745-4A22-ABC8-BDAC9830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30</Pages>
  <Words>10249</Words>
  <Characters>61497</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Konto Microsoft</cp:lastModifiedBy>
  <cp:revision>6</cp:revision>
  <cp:lastPrinted>2024-12-05T13:26:00Z</cp:lastPrinted>
  <dcterms:created xsi:type="dcterms:W3CDTF">2025-12-04T12:00:00Z</dcterms:created>
  <dcterms:modified xsi:type="dcterms:W3CDTF">2025-12-06T21:16:00Z</dcterms:modified>
  <dc:language>pl-PL</dc:language>
</cp:coreProperties>
</file>